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5CA57" w14:textId="77777777" w:rsidR="00B80C48" w:rsidRPr="00046171" w:rsidRDefault="00B80C48">
      <w:pPr>
        <w:jc w:val="center"/>
        <w:rPr>
          <w:rFonts w:ascii="Arial" w:eastAsia="Arial" w:hAnsi="Arial" w:cs="Arial"/>
          <w:b/>
          <w:sz w:val="40"/>
          <w:szCs w:val="40"/>
        </w:rPr>
      </w:pPr>
    </w:p>
    <w:p w14:paraId="5A303F26" w14:textId="77777777" w:rsidR="00B80C48" w:rsidRPr="00046171" w:rsidRDefault="00B80C48">
      <w:pPr>
        <w:jc w:val="center"/>
        <w:rPr>
          <w:rFonts w:ascii="Arial" w:eastAsia="Arial" w:hAnsi="Arial" w:cs="Arial"/>
          <w:b/>
          <w:sz w:val="40"/>
          <w:szCs w:val="40"/>
        </w:rPr>
      </w:pPr>
    </w:p>
    <w:p w14:paraId="07F382F4" w14:textId="77777777" w:rsidR="00B80C48" w:rsidRPr="00046171" w:rsidRDefault="00B80C48">
      <w:pPr>
        <w:jc w:val="center"/>
        <w:rPr>
          <w:rFonts w:ascii="Arial" w:eastAsia="Arial" w:hAnsi="Arial" w:cs="Arial"/>
          <w:b/>
          <w:sz w:val="40"/>
          <w:szCs w:val="40"/>
        </w:rPr>
      </w:pPr>
    </w:p>
    <w:p w14:paraId="23F37E91" w14:textId="77777777" w:rsidR="00B80C48" w:rsidRPr="00046171" w:rsidRDefault="00B80C48">
      <w:pPr>
        <w:jc w:val="center"/>
        <w:rPr>
          <w:rFonts w:ascii="Arial" w:eastAsia="Arial" w:hAnsi="Arial" w:cs="Arial"/>
          <w:b/>
          <w:sz w:val="40"/>
          <w:szCs w:val="40"/>
        </w:rPr>
      </w:pPr>
    </w:p>
    <w:p w14:paraId="4F4B55CB" w14:textId="77777777" w:rsidR="00B80C48" w:rsidRPr="00046171" w:rsidRDefault="00000000">
      <w:pPr>
        <w:jc w:val="center"/>
        <w:rPr>
          <w:rFonts w:ascii="Arial" w:eastAsia="Arial" w:hAnsi="Arial" w:cs="Arial"/>
          <w:b/>
          <w:sz w:val="40"/>
          <w:szCs w:val="40"/>
        </w:rPr>
      </w:pPr>
      <w:r w:rsidRPr="00046171">
        <w:rPr>
          <w:rFonts w:ascii="Arial" w:eastAsia="Arial" w:hAnsi="Arial" w:cs="Arial"/>
          <w:b/>
          <w:sz w:val="40"/>
          <w:szCs w:val="40"/>
        </w:rPr>
        <w:t>MINISTERIO DE CIENCIA TECNOLOGÍA E INNOVACIÓN- MINCIENCIAS</w:t>
      </w:r>
    </w:p>
    <w:p w14:paraId="182733C6" w14:textId="77777777" w:rsidR="00B80C48" w:rsidRPr="00046171" w:rsidRDefault="00B80C48">
      <w:pPr>
        <w:jc w:val="center"/>
        <w:rPr>
          <w:rFonts w:ascii="Arial" w:eastAsia="Arial" w:hAnsi="Arial" w:cs="Arial"/>
          <w:b/>
          <w:sz w:val="40"/>
          <w:szCs w:val="40"/>
        </w:rPr>
      </w:pPr>
    </w:p>
    <w:p w14:paraId="32FA0367" w14:textId="77777777" w:rsidR="00B80C48" w:rsidRPr="00046171" w:rsidRDefault="00B80C48">
      <w:pPr>
        <w:jc w:val="center"/>
        <w:rPr>
          <w:rFonts w:ascii="Arial" w:eastAsia="Arial" w:hAnsi="Arial" w:cs="Arial"/>
          <w:b/>
          <w:sz w:val="40"/>
          <w:szCs w:val="40"/>
        </w:rPr>
      </w:pPr>
    </w:p>
    <w:p w14:paraId="3C616368" w14:textId="77777777" w:rsidR="00B80C48" w:rsidRPr="00046171" w:rsidRDefault="00B80C48">
      <w:pPr>
        <w:jc w:val="center"/>
        <w:rPr>
          <w:rFonts w:ascii="Arial" w:eastAsia="Arial" w:hAnsi="Arial" w:cs="Arial"/>
          <w:b/>
          <w:sz w:val="40"/>
          <w:szCs w:val="40"/>
        </w:rPr>
      </w:pPr>
    </w:p>
    <w:p w14:paraId="7F2F5037" w14:textId="77777777" w:rsidR="00B80C48" w:rsidRPr="00046171" w:rsidRDefault="00000000">
      <w:pPr>
        <w:jc w:val="center"/>
        <w:rPr>
          <w:rFonts w:ascii="Arial" w:eastAsia="Arial" w:hAnsi="Arial" w:cs="Arial"/>
          <w:b/>
          <w:sz w:val="40"/>
          <w:szCs w:val="40"/>
        </w:rPr>
      </w:pPr>
      <w:r w:rsidRPr="00046171">
        <w:rPr>
          <w:noProof/>
        </w:rPr>
        <mc:AlternateContent>
          <mc:Choice Requires="wps">
            <w:drawing>
              <wp:anchor distT="0" distB="0" distL="114300" distR="114300" simplePos="0" relativeHeight="251658240" behindDoc="0" locked="0" layoutInCell="1" hidden="0" allowOverlap="1" wp14:anchorId="2014B4DC" wp14:editId="556B220E">
                <wp:simplePos x="0" y="0"/>
                <wp:positionH relativeFrom="column">
                  <wp:posOffset>12701</wp:posOffset>
                </wp:positionH>
                <wp:positionV relativeFrom="paragraph">
                  <wp:posOffset>127000</wp:posOffset>
                </wp:positionV>
                <wp:extent cx="5876925" cy="2605405"/>
                <wp:effectExtent l="0" t="0" r="0" b="0"/>
                <wp:wrapNone/>
                <wp:docPr id="441922727" name="Rectángulo 441922727"/>
                <wp:cNvGraphicFramePr/>
                <a:graphic xmlns:a="http://schemas.openxmlformats.org/drawingml/2006/main">
                  <a:graphicData uri="http://schemas.microsoft.com/office/word/2010/wordprocessingShape">
                    <wps:wsp>
                      <wps:cNvSpPr/>
                      <wps:spPr>
                        <a:xfrm>
                          <a:off x="2412300" y="2482060"/>
                          <a:ext cx="5867400" cy="2595880"/>
                        </a:xfrm>
                        <a:prstGeom prst="rect">
                          <a:avLst/>
                        </a:prstGeom>
                        <a:solidFill>
                          <a:srgbClr val="2D6437"/>
                        </a:solidFill>
                        <a:ln>
                          <a:noFill/>
                        </a:ln>
                      </wps:spPr>
                      <wps:txbx>
                        <w:txbxContent>
                          <w:p w14:paraId="7D0FD70D" w14:textId="77777777" w:rsidR="00B80C48" w:rsidRPr="00046171" w:rsidRDefault="00000000">
                            <w:pPr>
                              <w:jc w:val="center"/>
                              <w:textDirection w:val="btLr"/>
                            </w:pPr>
                            <w:r w:rsidRPr="00046171">
                              <w:rPr>
                                <w:rFonts w:ascii="Arial" w:eastAsia="Arial" w:hAnsi="Arial" w:cs="Arial"/>
                                <w:b/>
                                <w:color w:val="FFFFFF"/>
                                <w:sz w:val="48"/>
                              </w:rPr>
                              <w:t>PROGRAMA DE TRANSPARENCIA Y ÉTICA EN EL SECTOR PÚBLICO</w:t>
                            </w:r>
                          </w:p>
                        </w:txbxContent>
                      </wps:txbx>
                      <wps:bodyPr spcFirstLastPara="1" wrap="square" lIns="91425" tIns="45700" rIns="91425" bIns="45700" anchor="ctr" anchorCtr="0">
                        <a:noAutofit/>
                      </wps:bodyPr>
                    </wps:wsp>
                  </a:graphicData>
                </a:graphic>
              </wp:anchor>
            </w:drawing>
          </mc:Choice>
          <mc:Fallback>
            <w:pict>
              <v:rect w14:anchorId="2014B4DC" id="Rectángulo 441922727" o:spid="_x0000_s1026" style="position:absolute;left:0;text-align:left;margin-left:1pt;margin-top:10pt;width:462.75pt;height:205.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" fillcolor="#2d6437" stroked="f">
                <v:textbox inset="2.53958mm,1.2694mm,2.53958mm,1.2694mm">
                  <w:txbxContent>
                    <w:p w14:paraId="7D0FD70D" w14:textId="77777777" w:rsidR="00B80C48" w:rsidRPr="00046171" w:rsidRDefault="00000000">
                      <w:pPr>
                        <w:jc w:val="center"/>
                        <w:textDirection w:val="btLr"/>
                      </w:pPr>
                      <w:r w:rsidRPr="00046171">
                        <w:rPr>
                          <w:rFonts w:ascii="Arial" w:eastAsia="Arial" w:hAnsi="Arial" w:cs="Arial"/>
                          <w:b/>
                          <w:color w:val="FFFFFF"/>
                          <w:sz w:val="48"/>
                        </w:rPr>
                        <w:t>PROGRAMA DE TRANSPARENCIA Y ÉTICA EN EL SECTOR PÚBLICO</w:t>
                      </w:r>
                    </w:p>
                  </w:txbxContent>
                </v:textbox>
              </v:rect>
            </w:pict>
          </mc:Fallback>
        </mc:AlternateContent>
      </w:r>
    </w:p>
    <w:p w14:paraId="55253A1A" w14:textId="77777777" w:rsidR="00B80C48" w:rsidRPr="00046171" w:rsidRDefault="00B80C48">
      <w:pPr>
        <w:rPr>
          <w:rFonts w:ascii="Arial" w:eastAsia="Arial" w:hAnsi="Arial" w:cs="Arial"/>
          <w:b/>
          <w:sz w:val="40"/>
          <w:szCs w:val="40"/>
        </w:rPr>
      </w:pPr>
    </w:p>
    <w:p w14:paraId="1032D57C" w14:textId="77777777" w:rsidR="00B80C48" w:rsidRPr="00046171" w:rsidRDefault="00B80C48">
      <w:pPr>
        <w:rPr>
          <w:rFonts w:ascii="Arial" w:eastAsia="Arial" w:hAnsi="Arial" w:cs="Arial"/>
          <w:b/>
          <w:sz w:val="40"/>
          <w:szCs w:val="40"/>
        </w:rPr>
      </w:pPr>
    </w:p>
    <w:p w14:paraId="0934A7F4" w14:textId="77777777" w:rsidR="00B80C48" w:rsidRPr="00046171" w:rsidRDefault="00B80C48">
      <w:pPr>
        <w:rPr>
          <w:rFonts w:ascii="Arial" w:eastAsia="Arial" w:hAnsi="Arial" w:cs="Arial"/>
          <w:b/>
          <w:sz w:val="40"/>
          <w:szCs w:val="40"/>
        </w:rPr>
      </w:pPr>
    </w:p>
    <w:p w14:paraId="441BEE11" w14:textId="77777777" w:rsidR="00B80C48" w:rsidRPr="00046171" w:rsidRDefault="00B80C48">
      <w:pPr>
        <w:rPr>
          <w:rFonts w:ascii="Arial" w:eastAsia="Arial" w:hAnsi="Arial" w:cs="Arial"/>
          <w:b/>
          <w:sz w:val="40"/>
          <w:szCs w:val="40"/>
        </w:rPr>
      </w:pPr>
    </w:p>
    <w:p w14:paraId="7E88E561" w14:textId="77777777" w:rsidR="00B80C48" w:rsidRPr="00046171" w:rsidRDefault="00B80C48">
      <w:pPr>
        <w:rPr>
          <w:rFonts w:ascii="Arial" w:eastAsia="Arial" w:hAnsi="Arial" w:cs="Arial"/>
          <w:b/>
          <w:sz w:val="40"/>
          <w:szCs w:val="40"/>
        </w:rPr>
      </w:pPr>
    </w:p>
    <w:p w14:paraId="64D4A6F5" w14:textId="77777777" w:rsidR="00B80C48" w:rsidRPr="00046171" w:rsidRDefault="00B80C48">
      <w:pPr>
        <w:rPr>
          <w:rFonts w:ascii="Arial" w:eastAsia="Arial" w:hAnsi="Arial" w:cs="Arial"/>
          <w:b/>
          <w:sz w:val="40"/>
          <w:szCs w:val="40"/>
        </w:rPr>
      </w:pPr>
    </w:p>
    <w:p w14:paraId="4D15F46C" w14:textId="77777777" w:rsidR="00B80C48" w:rsidRPr="00046171" w:rsidRDefault="00B80C48">
      <w:pPr>
        <w:rPr>
          <w:rFonts w:ascii="Arial" w:eastAsia="Arial" w:hAnsi="Arial" w:cs="Arial"/>
          <w:b/>
          <w:sz w:val="40"/>
          <w:szCs w:val="40"/>
        </w:rPr>
      </w:pPr>
    </w:p>
    <w:p w14:paraId="5E4EB0E5" w14:textId="77777777" w:rsidR="00B80C48" w:rsidRPr="00046171" w:rsidRDefault="00B80C48">
      <w:pPr>
        <w:rPr>
          <w:rFonts w:ascii="Arial" w:eastAsia="Arial" w:hAnsi="Arial" w:cs="Arial"/>
          <w:b/>
          <w:sz w:val="40"/>
          <w:szCs w:val="40"/>
        </w:rPr>
      </w:pPr>
    </w:p>
    <w:p w14:paraId="0BE51CFB" w14:textId="77777777" w:rsidR="00B80C48" w:rsidRPr="00046171" w:rsidRDefault="00B80C48">
      <w:pPr>
        <w:rPr>
          <w:rFonts w:ascii="Arial" w:eastAsia="Arial" w:hAnsi="Arial" w:cs="Arial"/>
          <w:b/>
          <w:sz w:val="40"/>
          <w:szCs w:val="40"/>
        </w:rPr>
      </w:pPr>
    </w:p>
    <w:p w14:paraId="6F959037" w14:textId="77777777" w:rsidR="00B80C48" w:rsidRPr="00046171" w:rsidRDefault="00B80C48">
      <w:pPr>
        <w:rPr>
          <w:rFonts w:ascii="Arial" w:eastAsia="Arial" w:hAnsi="Arial" w:cs="Arial"/>
          <w:b/>
          <w:sz w:val="24"/>
          <w:szCs w:val="24"/>
        </w:rPr>
      </w:pPr>
    </w:p>
    <w:p w14:paraId="57CA6F50" w14:textId="77777777" w:rsidR="00B80C48" w:rsidRPr="00046171" w:rsidRDefault="00B80C48">
      <w:pPr>
        <w:rPr>
          <w:rFonts w:ascii="Arial" w:eastAsia="Arial" w:hAnsi="Arial" w:cs="Arial"/>
          <w:b/>
          <w:sz w:val="24"/>
          <w:szCs w:val="24"/>
        </w:rPr>
      </w:pPr>
    </w:p>
    <w:p w14:paraId="0C1D281B" w14:textId="77777777" w:rsidR="00B80C48" w:rsidRPr="00046171" w:rsidRDefault="00B80C48">
      <w:pPr>
        <w:jc w:val="center"/>
        <w:rPr>
          <w:rFonts w:ascii="Arial Narrow" w:eastAsia="Arial Narrow" w:hAnsi="Arial Narrow" w:cs="Arial Narrow"/>
          <w:sz w:val="24"/>
          <w:szCs w:val="24"/>
        </w:rPr>
      </w:pPr>
    </w:p>
    <w:p w14:paraId="559857B1" w14:textId="77777777" w:rsidR="00B80C48" w:rsidRPr="00046171" w:rsidRDefault="00B80C48">
      <w:pPr>
        <w:jc w:val="center"/>
        <w:rPr>
          <w:rFonts w:ascii="Arial Narrow" w:eastAsia="Arial Narrow" w:hAnsi="Arial Narrow" w:cs="Arial Narrow"/>
          <w:sz w:val="24"/>
          <w:szCs w:val="24"/>
        </w:rPr>
      </w:pPr>
    </w:p>
    <w:p w14:paraId="506910DE" w14:textId="77777777" w:rsidR="00B80C48" w:rsidRPr="00046171" w:rsidRDefault="00B80C48">
      <w:pPr>
        <w:jc w:val="center"/>
        <w:rPr>
          <w:rFonts w:ascii="Arial Narrow" w:eastAsia="Arial Narrow" w:hAnsi="Arial Narrow" w:cs="Arial Narrow"/>
          <w:sz w:val="24"/>
          <w:szCs w:val="24"/>
        </w:rPr>
      </w:pPr>
    </w:p>
    <w:p w14:paraId="69B9003E" w14:textId="77777777" w:rsidR="00B80C48" w:rsidRPr="00046171" w:rsidRDefault="00B80C48">
      <w:pPr>
        <w:jc w:val="center"/>
        <w:rPr>
          <w:rFonts w:ascii="Arial Narrow" w:eastAsia="Arial Narrow" w:hAnsi="Arial Narrow" w:cs="Arial Narrow"/>
          <w:sz w:val="24"/>
          <w:szCs w:val="24"/>
        </w:rPr>
      </w:pPr>
    </w:p>
    <w:p w14:paraId="794B446E" w14:textId="77777777" w:rsidR="00B80C48" w:rsidRPr="00046171" w:rsidRDefault="00B80C48">
      <w:pPr>
        <w:jc w:val="center"/>
        <w:rPr>
          <w:rFonts w:ascii="Arial Narrow" w:eastAsia="Arial Narrow" w:hAnsi="Arial Narrow" w:cs="Arial Narrow"/>
          <w:sz w:val="24"/>
          <w:szCs w:val="24"/>
        </w:rPr>
      </w:pPr>
    </w:p>
    <w:p w14:paraId="578D1E1B" w14:textId="77777777" w:rsidR="00B80C48" w:rsidRPr="00046171" w:rsidRDefault="00B80C48">
      <w:pPr>
        <w:jc w:val="center"/>
        <w:rPr>
          <w:rFonts w:ascii="Arial Narrow" w:eastAsia="Arial Narrow" w:hAnsi="Arial Narrow" w:cs="Arial Narrow"/>
          <w:sz w:val="24"/>
          <w:szCs w:val="24"/>
        </w:rPr>
      </w:pPr>
    </w:p>
    <w:p w14:paraId="5BC8CC3F" w14:textId="77777777" w:rsidR="00B80C48" w:rsidRPr="00046171" w:rsidRDefault="00B80C48">
      <w:pPr>
        <w:jc w:val="center"/>
        <w:rPr>
          <w:rFonts w:ascii="Arial Narrow" w:eastAsia="Arial Narrow" w:hAnsi="Arial Narrow" w:cs="Arial Narrow"/>
          <w:sz w:val="24"/>
          <w:szCs w:val="24"/>
        </w:rPr>
      </w:pPr>
    </w:p>
    <w:p w14:paraId="41506FF1" w14:textId="77777777" w:rsidR="00B80C48" w:rsidRPr="00046171" w:rsidRDefault="00B80C48">
      <w:pPr>
        <w:jc w:val="center"/>
        <w:rPr>
          <w:rFonts w:ascii="Arial Narrow" w:eastAsia="Arial Narrow" w:hAnsi="Arial Narrow" w:cs="Arial Narrow"/>
          <w:sz w:val="24"/>
          <w:szCs w:val="24"/>
        </w:rPr>
      </w:pPr>
    </w:p>
    <w:p w14:paraId="45E34F56" w14:textId="77777777" w:rsidR="00B80C48" w:rsidRPr="00046171" w:rsidRDefault="00B80C48">
      <w:pPr>
        <w:jc w:val="center"/>
        <w:rPr>
          <w:rFonts w:ascii="Arial Narrow" w:eastAsia="Arial Narrow" w:hAnsi="Arial Narrow" w:cs="Arial Narrow"/>
          <w:sz w:val="24"/>
          <w:szCs w:val="24"/>
        </w:rPr>
      </w:pPr>
    </w:p>
    <w:p w14:paraId="3C676777" w14:textId="77777777" w:rsidR="00B80C48" w:rsidRPr="00046171" w:rsidRDefault="00B80C48">
      <w:pPr>
        <w:jc w:val="center"/>
        <w:rPr>
          <w:rFonts w:ascii="Arial Narrow" w:eastAsia="Arial Narrow" w:hAnsi="Arial Narrow" w:cs="Arial Narrow"/>
          <w:sz w:val="24"/>
          <w:szCs w:val="24"/>
        </w:rPr>
      </w:pPr>
    </w:p>
    <w:p w14:paraId="65F9162C" w14:textId="77777777" w:rsidR="00B80C48" w:rsidRPr="00046171" w:rsidRDefault="00B80C48">
      <w:pPr>
        <w:jc w:val="center"/>
        <w:rPr>
          <w:rFonts w:ascii="Arial Narrow" w:eastAsia="Arial Narrow" w:hAnsi="Arial Narrow" w:cs="Arial Narrow"/>
          <w:sz w:val="24"/>
          <w:szCs w:val="24"/>
        </w:rPr>
      </w:pPr>
    </w:p>
    <w:p w14:paraId="1FD47CF0" w14:textId="77777777" w:rsidR="00B80C48" w:rsidRPr="00046171" w:rsidRDefault="00000000">
      <w:r w:rsidRPr="00046171">
        <w:br w:type="page"/>
      </w:r>
      <w:r w:rsidRPr="00046171">
        <w:rPr>
          <w:noProof/>
        </w:rPr>
        <w:drawing>
          <wp:anchor distT="0" distB="0" distL="114300" distR="114300" simplePos="0" relativeHeight="251659264" behindDoc="0" locked="0" layoutInCell="1" hidden="0" allowOverlap="1" wp14:anchorId="0A064D87" wp14:editId="2ED8F0BC">
            <wp:simplePos x="0" y="0"/>
            <wp:positionH relativeFrom="column">
              <wp:posOffset>360553</wp:posOffset>
            </wp:positionH>
            <wp:positionV relativeFrom="paragraph">
              <wp:posOffset>16510</wp:posOffset>
            </wp:positionV>
            <wp:extent cx="1314450" cy="541020"/>
            <wp:effectExtent l="0" t="0" r="0" b="0"/>
            <wp:wrapNone/>
            <wp:docPr id="441922729" name="image2.png" descr="Imagen que contiene Interfaz de usuario gráfic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Interfaz de usuario gráfica&#10;&#10;Descripción generada automáticamente"/>
                    <pic:cNvPicPr preferRelativeResize="0"/>
                  </pic:nvPicPr>
                  <pic:blipFill>
                    <a:blip r:embed="rId9"/>
                    <a:srcRect/>
                    <a:stretch>
                      <a:fillRect/>
                    </a:stretch>
                  </pic:blipFill>
                  <pic:spPr>
                    <a:xfrm>
                      <a:off x="0" y="0"/>
                      <a:ext cx="1314450" cy="541020"/>
                    </a:xfrm>
                    <a:prstGeom prst="rect">
                      <a:avLst/>
                    </a:prstGeom>
                    <a:ln/>
                  </pic:spPr>
                </pic:pic>
              </a:graphicData>
            </a:graphic>
          </wp:anchor>
        </w:drawing>
      </w:r>
      <w:r w:rsidRPr="00046171">
        <w:rPr>
          <w:noProof/>
        </w:rPr>
        <w:drawing>
          <wp:anchor distT="0" distB="0" distL="114300" distR="114300" simplePos="0" relativeHeight="251660288" behindDoc="0" locked="0" layoutInCell="1" hidden="0" allowOverlap="1" wp14:anchorId="53983B15" wp14:editId="121F65DB">
            <wp:simplePos x="0" y="0"/>
            <wp:positionH relativeFrom="column">
              <wp:posOffset>4249115</wp:posOffset>
            </wp:positionH>
            <wp:positionV relativeFrom="paragraph">
              <wp:posOffset>22860</wp:posOffset>
            </wp:positionV>
            <wp:extent cx="1276350" cy="520700"/>
            <wp:effectExtent l="0" t="0" r="0" b="0"/>
            <wp:wrapNone/>
            <wp:docPr id="4419227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76350" cy="520700"/>
                    </a:xfrm>
                    <a:prstGeom prst="rect">
                      <a:avLst/>
                    </a:prstGeom>
                    <a:ln/>
                  </pic:spPr>
                </pic:pic>
              </a:graphicData>
            </a:graphic>
          </wp:anchor>
        </w:drawing>
      </w:r>
    </w:p>
    <w:p w14:paraId="35C9CCB1" w14:textId="77777777" w:rsidR="00B80C48" w:rsidRPr="00046171" w:rsidRDefault="00B80C48">
      <w:pPr>
        <w:jc w:val="center"/>
        <w:rPr>
          <w:rFonts w:ascii="Arial Narrow" w:eastAsia="Arial Narrow" w:hAnsi="Arial Narrow" w:cs="Arial Narrow"/>
          <w:sz w:val="24"/>
          <w:szCs w:val="24"/>
        </w:rPr>
      </w:pPr>
    </w:p>
    <w:p w14:paraId="19BE8369" w14:textId="77777777" w:rsidR="00B80C48" w:rsidRPr="00046171" w:rsidRDefault="00B80C48">
      <w:pPr>
        <w:jc w:val="center"/>
      </w:pPr>
    </w:p>
    <w:p w14:paraId="3CC41635" w14:textId="77777777" w:rsidR="00B80C48" w:rsidRPr="00046171" w:rsidRDefault="00B80C48">
      <w:pPr>
        <w:spacing w:after="120"/>
        <w:jc w:val="both"/>
        <w:rPr>
          <w:rFonts w:ascii="Arial Narrow" w:eastAsia="Arial Narrow" w:hAnsi="Arial Narrow" w:cs="Arial Narrow"/>
          <w:b/>
          <w:color w:val="000000"/>
        </w:rPr>
      </w:pPr>
    </w:p>
    <w:p w14:paraId="4C734054" w14:textId="5AFDEA87" w:rsidR="00B80C48" w:rsidRDefault="00000000" w:rsidP="00046171">
      <w:pPr>
        <w:spacing w:after="120"/>
        <w:jc w:val="center"/>
        <w:rPr>
          <w:rFonts w:ascii="Arial Narrow" w:eastAsia="Arial Narrow" w:hAnsi="Arial Narrow" w:cs="Arial Narrow"/>
          <w:b/>
          <w:color w:val="000000"/>
        </w:rPr>
      </w:pPr>
      <w:r w:rsidRPr="00046171">
        <w:rPr>
          <w:rFonts w:ascii="Arial Narrow" w:eastAsia="Arial Narrow" w:hAnsi="Arial Narrow" w:cs="Arial Narrow"/>
          <w:b/>
          <w:color w:val="000000"/>
        </w:rPr>
        <w:t>TABLA DE CONTENIDO</w:t>
      </w:r>
    </w:p>
    <w:p w14:paraId="5CED8666" w14:textId="77777777" w:rsidR="00046171" w:rsidRDefault="00046171" w:rsidP="00046171">
      <w:pPr>
        <w:spacing w:after="120"/>
        <w:jc w:val="center"/>
        <w:rPr>
          <w:rFonts w:ascii="Arial Narrow" w:eastAsia="Arial Narrow" w:hAnsi="Arial Narrow" w:cs="Arial Narrow"/>
          <w:b/>
          <w:color w:val="000000"/>
        </w:rPr>
      </w:pPr>
    </w:p>
    <w:sdt>
      <w:sdtPr>
        <w:rPr>
          <w:rFonts w:ascii="Times New Roman" w:hAnsi="Times New Roman"/>
          <w:color w:val="auto"/>
          <w:sz w:val="20"/>
          <w:szCs w:val="20"/>
          <w:lang w:val="es-ES" w:eastAsia="es-ES"/>
        </w:rPr>
        <w:id w:val="-357423291"/>
        <w:docPartObj>
          <w:docPartGallery w:val="Table of Contents"/>
          <w:docPartUnique/>
        </w:docPartObj>
      </w:sdtPr>
      <w:sdtEndPr>
        <w:rPr>
          <w:b/>
          <w:bCs/>
        </w:rPr>
      </w:sdtEndPr>
      <w:sdtContent>
        <w:p w14:paraId="31322092" w14:textId="0A78DB13" w:rsidR="00046171" w:rsidRDefault="00046171">
          <w:pPr>
            <w:pStyle w:val="TtuloTDC"/>
          </w:pPr>
        </w:p>
        <w:p w14:paraId="1588824E" w14:textId="745934D3" w:rsidR="00761635" w:rsidRDefault="00046171">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r>
            <w:fldChar w:fldCharType="begin"/>
          </w:r>
          <w:r>
            <w:instrText xml:space="preserve"> TOC \o "1-3" \h \z \u </w:instrText>
          </w:r>
          <w:r>
            <w:fldChar w:fldCharType="separate"/>
          </w:r>
          <w:hyperlink w:anchor="_Toc167900514" w:history="1">
            <w:r w:rsidR="00761635" w:rsidRPr="00D64669">
              <w:rPr>
                <w:rStyle w:val="Hipervnculo"/>
                <w:rFonts w:ascii="Times New Roman" w:eastAsia="Noto Sans Symbols" w:hAnsi="Times New Roman"/>
                <w:noProof/>
              </w:rPr>
              <w:t>●</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INTRODUCCIÓN</w:t>
            </w:r>
            <w:r w:rsidR="00761635">
              <w:rPr>
                <w:noProof/>
                <w:webHidden/>
              </w:rPr>
              <w:tab/>
            </w:r>
            <w:r w:rsidR="00761635">
              <w:rPr>
                <w:noProof/>
                <w:webHidden/>
              </w:rPr>
              <w:fldChar w:fldCharType="begin"/>
            </w:r>
            <w:r w:rsidR="00761635">
              <w:rPr>
                <w:noProof/>
                <w:webHidden/>
              </w:rPr>
              <w:instrText xml:space="preserve"> PAGEREF _Toc167900514 \h </w:instrText>
            </w:r>
            <w:r w:rsidR="00761635">
              <w:rPr>
                <w:noProof/>
                <w:webHidden/>
              </w:rPr>
            </w:r>
            <w:r w:rsidR="00761635">
              <w:rPr>
                <w:noProof/>
                <w:webHidden/>
              </w:rPr>
              <w:fldChar w:fldCharType="separate"/>
            </w:r>
            <w:r w:rsidR="00761635">
              <w:rPr>
                <w:noProof/>
                <w:webHidden/>
              </w:rPr>
              <w:t>3</w:t>
            </w:r>
            <w:r w:rsidR="00761635">
              <w:rPr>
                <w:noProof/>
                <w:webHidden/>
              </w:rPr>
              <w:fldChar w:fldCharType="end"/>
            </w:r>
          </w:hyperlink>
        </w:p>
        <w:p w14:paraId="30FBB1E5" w14:textId="43E0E166" w:rsidR="00761635" w:rsidRDefault="00000000">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hyperlink w:anchor="_Toc167900515" w:history="1">
            <w:r w:rsidR="00761635" w:rsidRPr="00D64669">
              <w:rPr>
                <w:rStyle w:val="Hipervnculo"/>
                <w:rFonts w:ascii="Arial Narrow" w:eastAsia="Arial Narrow" w:hAnsi="Arial Narrow" w:cs="Arial Narrow"/>
                <w:noProof/>
              </w:rPr>
              <w:t>1.</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OBJETIVO</w:t>
            </w:r>
            <w:r w:rsidR="00761635">
              <w:rPr>
                <w:noProof/>
                <w:webHidden/>
              </w:rPr>
              <w:tab/>
            </w:r>
            <w:r w:rsidR="00761635">
              <w:rPr>
                <w:noProof/>
                <w:webHidden/>
              </w:rPr>
              <w:fldChar w:fldCharType="begin"/>
            </w:r>
            <w:r w:rsidR="00761635">
              <w:rPr>
                <w:noProof/>
                <w:webHidden/>
              </w:rPr>
              <w:instrText xml:space="preserve"> PAGEREF _Toc167900515 \h </w:instrText>
            </w:r>
            <w:r w:rsidR="00761635">
              <w:rPr>
                <w:noProof/>
                <w:webHidden/>
              </w:rPr>
            </w:r>
            <w:r w:rsidR="00761635">
              <w:rPr>
                <w:noProof/>
                <w:webHidden/>
              </w:rPr>
              <w:fldChar w:fldCharType="separate"/>
            </w:r>
            <w:r w:rsidR="00761635">
              <w:rPr>
                <w:noProof/>
                <w:webHidden/>
              </w:rPr>
              <w:t>4</w:t>
            </w:r>
            <w:r w:rsidR="00761635">
              <w:rPr>
                <w:noProof/>
                <w:webHidden/>
              </w:rPr>
              <w:fldChar w:fldCharType="end"/>
            </w:r>
          </w:hyperlink>
        </w:p>
        <w:p w14:paraId="42E46393" w14:textId="4CC49986" w:rsidR="00761635" w:rsidRDefault="00000000">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hyperlink w:anchor="_Toc167900516" w:history="1">
            <w:r w:rsidR="00761635" w:rsidRPr="00D64669">
              <w:rPr>
                <w:rStyle w:val="Hipervnculo"/>
                <w:rFonts w:ascii="Arial Narrow" w:eastAsia="Arial Narrow" w:hAnsi="Arial Narrow" w:cs="Arial Narrow"/>
                <w:noProof/>
              </w:rPr>
              <w:t>2.</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ALCANCE</w:t>
            </w:r>
            <w:r w:rsidR="00761635">
              <w:rPr>
                <w:noProof/>
                <w:webHidden/>
              </w:rPr>
              <w:tab/>
            </w:r>
            <w:r w:rsidR="00761635">
              <w:rPr>
                <w:noProof/>
                <w:webHidden/>
              </w:rPr>
              <w:fldChar w:fldCharType="begin"/>
            </w:r>
            <w:r w:rsidR="00761635">
              <w:rPr>
                <w:noProof/>
                <w:webHidden/>
              </w:rPr>
              <w:instrText xml:space="preserve"> PAGEREF _Toc167900516 \h </w:instrText>
            </w:r>
            <w:r w:rsidR="00761635">
              <w:rPr>
                <w:noProof/>
                <w:webHidden/>
              </w:rPr>
            </w:r>
            <w:r w:rsidR="00761635">
              <w:rPr>
                <w:noProof/>
                <w:webHidden/>
              </w:rPr>
              <w:fldChar w:fldCharType="separate"/>
            </w:r>
            <w:r w:rsidR="00761635">
              <w:rPr>
                <w:noProof/>
                <w:webHidden/>
              </w:rPr>
              <w:t>4</w:t>
            </w:r>
            <w:r w:rsidR="00761635">
              <w:rPr>
                <w:noProof/>
                <w:webHidden/>
              </w:rPr>
              <w:fldChar w:fldCharType="end"/>
            </w:r>
          </w:hyperlink>
        </w:p>
        <w:p w14:paraId="4ECCDFE2" w14:textId="12331078" w:rsidR="00761635" w:rsidRDefault="00000000">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hyperlink w:anchor="_Toc167900517" w:history="1">
            <w:r w:rsidR="00761635" w:rsidRPr="00D64669">
              <w:rPr>
                <w:rStyle w:val="Hipervnculo"/>
                <w:rFonts w:ascii="Arial Narrow" w:eastAsia="Arial Narrow" w:hAnsi="Arial Narrow" w:cs="Arial Narrow"/>
                <w:noProof/>
              </w:rPr>
              <w:t>3.</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MARCO LEGAL</w:t>
            </w:r>
            <w:r w:rsidR="00761635">
              <w:rPr>
                <w:noProof/>
                <w:webHidden/>
              </w:rPr>
              <w:tab/>
            </w:r>
            <w:r w:rsidR="00761635">
              <w:rPr>
                <w:noProof/>
                <w:webHidden/>
              </w:rPr>
              <w:fldChar w:fldCharType="begin"/>
            </w:r>
            <w:r w:rsidR="00761635">
              <w:rPr>
                <w:noProof/>
                <w:webHidden/>
              </w:rPr>
              <w:instrText xml:space="preserve"> PAGEREF _Toc167900517 \h </w:instrText>
            </w:r>
            <w:r w:rsidR="00761635">
              <w:rPr>
                <w:noProof/>
                <w:webHidden/>
              </w:rPr>
            </w:r>
            <w:r w:rsidR="00761635">
              <w:rPr>
                <w:noProof/>
                <w:webHidden/>
              </w:rPr>
              <w:fldChar w:fldCharType="separate"/>
            </w:r>
            <w:r w:rsidR="00761635">
              <w:rPr>
                <w:noProof/>
                <w:webHidden/>
              </w:rPr>
              <w:t>4</w:t>
            </w:r>
            <w:r w:rsidR="00761635">
              <w:rPr>
                <w:noProof/>
                <w:webHidden/>
              </w:rPr>
              <w:fldChar w:fldCharType="end"/>
            </w:r>
          </w:hyperlink>
        </w:p>
        <w:p w14:paraId="24B5C702" w14:textId="5F345AD2" w:rsidR="00761635" w:rsidRDefault="00000000">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hyperlink w:anchor="_Toc167900518" w:history="1">
            <w:r w:rsidR="00761635" w:rsidRPr="00D64669">
              <w:rPr>
                <w:rStyle w:val="Hipervnculo"/>
                <w:rFonts w:ascii="Arial Narrow" w:eastAsia="Arial Narrow" w:hAnsi="Arial Narrow" w:cs="Arial Narrow"/>
                <w:noProof/>
              </w:rPr>
              <w:t>4.</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COMPONENTES DEL PROGRAMA DE TRANSPARENCIA Y ÉTICA EN EL SECTOR PÚBLICO</w:t>
            </w:r>
            <w:r w:rsidR="00761635">
              <w:rPr>
                <w:noProof/>
                <w:webHidden/>
              </w:rPr>
              <w:tab/>
            </w:r>
            <w:r w:rsidR="00761635">
              <w:rPr>
                <w:noProof/>
                <w:webHidden/>
              </w:rPr>
              <w:fldChar w:fldCharType="begin"/>
            </w:r>
            <w:r w:rsidR="00761635">
              <w:rPr>
                <w:noProof/>
                <w:webHidden/>
              </w:rPr>
              <w:instrText xml:space="preserve"> PAGEREF _Toc167900518 \h </w:instrText>
            </w:r>
            <w:r w:rsidR="00761635">
              <w:rPr>
                <w:noProof/>
                <w:webHidden/>
              </w:rPr>
            </w:r>
            <w:r w:rsidR="00761635">
              <w:rPr>
                <w:noProof/>
                <w:webHidden/>
              </w:rPr>
              <w:fldChar w:fldCharType="separate"/>
            </w:r>
            <w:r w:rsidR="00761635">
              <w:rPr>
                <w:noProof/>
                <w:webHidden/>
              </w:rPr>
              <w:t>5</w:t>
            </w:r>
            <w:r w:rsidR="00761635">
              <w:rPr>
                <w:noProof/>
                <w:webHidden/>
              </w:rPr>
              <w:fldChar w:fldCharType="end"/>
            </w:r>
          </w:hyperlink>
        </w:p>
        <w:p w14:paraId="6CA04C66" w14:textId="5D02438B" w:rsidR="00761635" w:rsidRDefault="008C44A7" w:rsidP="008C44A7">
          <w:pPr>
            <w:pStyle w:val="TDC2"/>
            <w:rPr>
              <w:rFonts w:asciiTheme="minorHAnsi" w:eastAsiaTheme="minorEastAsia" w:hAnsiTheme="minorHAnsi" w:cstheme="minorBidi"/>
              <w:noProof/>
              <w:kern w:val="2"/>
              <w:sz w:val="24"/>
              <w:szCs w:val="24"/>
              <w:lang w:eastAsia="es-CO"/>
              <w14:ligatures w14:val="standardContextual"/>
            </w:rPr>
          </w:pPr>
          <w:r>
            <w:t>a</w:t>
          </w:r>
          <w:hyperlink w:anchor="_Toc167900519" w:history="1">
            <w:r w:rsidR="00761635" w:rsidRPr="00D64669">
              <w:rPr>
                <w:rStyle w:val="Hipervnculo"/>
                <w:rFonts w:ascii="Arial Narrow" w:eastAsia="Arial Narrow" w:hAnsi="Arial Narrow" w:cs="Arial Narrow"/>
                <w:noProof/>
              </w:rPr>
              <w:t xml:space="preserve">. </w:t>
            </w:r>
            <w:r>
              <w:rPr>
                <w:rStyle w:val="Hipervnculo"/>
                <w:rFonts w:ascii="Arial Narrow" w:eastAsia="Arial Narrow" w:hAnsi="Arial Narrow" w:cs="Arial Narrow"/>
                <w:noProof/>
              </w:rPr>
              <w:t>Diagnóstico                                                                                                                                                                 b.</w:t>
            </w:r>
            <w:r w:rsidR="00761635" w:rsidRPr="00D64669">
              <w:rPr>
                <w:rStyle w:val="Hipervnculo"/>
                <w:rFonts w:ascii="Arial Narrow" w:eastAsia="Arial Narrow" w:hAnsi="Arial Narrow" w:cs="Arial Narrow"/>
                <w:noProof/>
              </w:rPr>
              <w:t xml:space="preserve">Componente 1: Medidas de </w:t>
            </w:r>
            <w:r>
              <w:rPr>
                <w:rStyle w:val="Hipervnculo"/>
                <w:rFonts w:ascii="Arial Narrow" w:eastAsia="Arial Narrow" w:hAnsi="Arial Narrow" w:cs="Arial Narrow"/>
                <w:noProof/>
              </w:rPr>
              <w:t>D</w:t>
            </w:r>
            <w:r w:rsidR="00761635" w:rsidRPr="00761635">
              <w:rPr>
                <w:rStyle w:val="Hipervnculo"/>
                <w:rFonts w:ascii="Arial Narrow" w:eastAsia="Arial Narrow" w:hAnsi="Arial Narrow" w:cs="Arial Narrow"/>
                <w:noProof/>
              </w:rPr>
              <w:t>ebida</w:t>
            </w:r>
            <w:r w:rsidR="00761635" w:rsidRPr="00D64669">
              <w:rPr>
                <w:rStyle w:val="Hipervnculo"/>
                <w:rFonts w:ascii="Arial Narrow" w:eastAsia="Arial Narrow" w:hAnsi="Arial Narrow" w:cs="Arial Narrow"/>
                <w:noProof/>
              </w:rPr>
              <w:t xml:space="preserve"> </w:t>
            </w:r>
            <w:r>
              <w:rPr>
                <w:rStyle w:val="Hipervnculo"/>
                <w:rFonts w:ascii="Arial Narrow" w:eastAsia="Arial Narrow" w:hAnsi="Arial Narrow" w:cs="Arial Narrow"/>
                <w:noProof/>
              </w:rPr>
              <w:t>D</w:t>
            </w:r>
            <w:r w:rsidR="00761635" w:rsidRPr="00D64669">
              <w:rPr>
                <w:rStyle w:val="Hipervnculo"/>
                <w:rFonts w:ascii="Arial Narrow" w:eastAsia="Arial Narrow" w:hAnsi="Arial Narrow" w:cs="Arial Narrow"/>
                <w:noProof/>
              </w:rPr>
              <w:t>iligencia en las Entidades del Sector Público y Conflicto de Interés</w:t>
            </w:r>
            <w:r w:rsidR="00761635">
              <w:rPr>
                <w:noProof/>
                <w:webHidden/>
              </w:rPr>
              <w:tab/>
            </w:r>
            <w:r w:rsidR="00761635">
              <w:rPr>
                <w:noProof/>
                <w:webHidden/>
              </w:rPr>
              <w:fldChar w:fldCharType="begin"/>
            </w:r>
            <w:r w:rsidR="00761635">
              <w:rPr>
                <w:noProof/>
                <w:webHidden/>
              </w:rPr>
              <w:instrText xml:space="preserve"> PAGEREF _Toc167900519 \h </w:instrText>
            </w:r>
            <w:r w:rsidR="00761635">
              <w:rPr>
                <w:noProof/>
                <w:webHidden/>
              </w:rPr>
            </w:r>
            <w:r w:rsidR="00761635">
              <w:rPr>
                <w:noProof/>
                <w:webHidden/>
              </w:rPr>
              <w:fldChar w:fldCharType="separate"/>
            </w:r>
            <w:r w:rsidR="00761635">
              <w:rPr>
                <w:noProof/>
                <w:webHidden/>
              </w:rPr>
              <w:t>5</w:t>
            </w:r>
            <w:r w:rsidR="00761635">
              <w:rPr>
                <w:noProof/>
                <w:webHidden/>
              </w:rPr>
              <w:fldChar w:fldCharType="end"/>
            </w:r>
          </w:hyperlink>
        </w:p>
        <w:p w14:paraId="5C9FD97E" w14:textId="3ADA8188" w:rsidR="00761635" w:rsidRPr="00761635" w:rsidRDefault="00000000" w:rsidP="008C44A7">
          <w:pPr>
            <w:pStyle w:val="TDC2"/>
            <w:rPr>
              <w:rFonts w:asciiTheme="minorHAnsi" w:eastAsiaTheme="minorEastAsia" w:hAnsiTheme="minorHAnsi" w:cstheme="minorBidi"/>
              <w:noProof/>
              <w:kern w:val="2"/>
              <w:sz w:val="24"/>
              <w:szCs w:val="24"/>
              <w:lang w:eastAsia="es-CO"/>
              <w14:ligatures w14:val="standardContextual"/>
            </w:rPr>
          </w:pPr>
          <w:hyperlink w:anchor="_Toc167900520" w:history="1">
            <w:r w:rsidR="00CA4A2C">
              <w:rPr>
                <w:rStyle w:val="Hipervnculo"/>
                <w:rFonts w:ascii="Arial Narrow" w:eastAsia="Arial Narrow" w:hAnsi="Arial Narrow" w:cs="Arial Narrow"/>
                <w:noProof/>
              </w:rPr>
              <w:t>c</w:t>
            </w:r>
            <w:r w:rsidR="00761635" w:rsidRPr="00761635">
              <w:rPr>
                <w:rStyle w:val="Hipervnculo"/>
                <w:rFonts w:ascii="Arial Narrow" w:eastAsia="Arial Narrow" w:hAnsi="Arial Narrow" w:cs="Arial Narrow"/>
                <w:noProof/>
              </w:rPr>
              <w:t>.</w:t>
            </w:r>
            <w:r w:rsidR="00761635" w:rsidRPr="00761635">
              <w:rPr>
                <w:rFonts w:asciiTheme="minorHAnsi" w:eastAsiaTheme="minorEastAsia" w:hAnsiTheme="minorHAnsi" w:cstheme="minorBidi"/>
                <w:noProof/>
                <w:kern w:val="2"/>
                <w:sz w:val="24"/>
                <w:szCs w:val="24"/>
                <w:lang w:eastAsia="es-CO"/>
                <w14:ligatures w14:val="standardContextual"/>
              </w:rPr>
              <w:tab/>
            </w:r>
            <w:r w:rsidR="00761635" w:rsidRPr="00761635">
              <w:rPr>
                <w:rStyle w:val="Hipervnculo"/>
                <w:rFonts w:ascii="Arial Narrow" w:eastAsia="Arial Narrow" w:hAnsi="Arial Narrow" w:cs="Arial Narrow"/>
                <w:noProof/>
              </w:rPr>
              <w:t>Componente 2: Prevención, Gestión y Administración de Riesgos de Lavado de Activos - SARLAFT</w:t>
            </w:r>
            <w:r w:rsidR="00761635" w:rsidRPr="00761635">
              <w:rPr>
                <w:noProof/>
                <w:webHidden/>
              </w:rPr>
              <w:tab/>
            </w:r>
            <w:r w:rsidR="00761635" w:rsidRPr="00761635">
              <w:rPr>
                <w:noProof/>
                <w:webHidden/>
              </w:rPr>
              <w:fldChar w:fldCharType="begin"/>
            </w:r>
            <w:r w:rsidR="00761635" w:rsidRPr="00761635">
              <w:rPr>
                <w:noProof/>
                <w:webHidden/>
              </w:rPr>
              <w:instrText xml:space="preserve"> PAGEREF _Toc167900520 \h </w:instrText>
            </w:r>
            <w:r w:rsidR="00761635" w:rsidRPr="00761635">
              <w:rPr>
                <w:noProof/>
                <w:webHidden/>
              </w:rPr>
            </w:r>
            <w:r w:rsidR="00761635" w:rsidRPr="00761635">
              <w:rPr>
                <w:noProof/>
                <w:webHidden/>
              </w:rPr>
              <w:fldChar w:fldCharType="separate"/>
            </w:r>
            <w:r w:rsidR="00761635" w:rsidRPr="00761635">
              <w:rPr>
                <w:noProof/>
                <w:webHidden/>
              </w:rPr>
              <w:t>7</w:t>
            </w:r>
            <w:r w:rsidR="00761635" w:rsidRPr="00761635">
              <w:rPr>
                <w:noProof/>
                <w:webHidden/>
              </w:rPr>
              <w:fldChar w:fldCharType="end"/>
            </w:r>
          </w:hyperlink>
        </w:p>
        <w:p w14:paraId="7B679B19" w14:textId="6D0491C0" w:rsidR="00761635" w:rsidRDefault="00000000" w:rsidP="008C44A7">
          <w:pPr>
            <w:pStyle w:val="TDC2"/>
            <w:rPr>
              <w:rFonts w:asciiTheme="minorHAnsi" w:eastAsiaTheme="minorEastAsia" w:hAnsiTheme="minorHAnsi" w:cstheme="minorBidi"/>
              <w:noProof/>
              <w:kern w:val="2"/>
              <w:sz w:val="24"/>
              <w:szCs w:val="24"/>
              <w:lang w:eastAsia="es-CO"/>
              <w14:ligatures w14:val="standardContextual"/>
            </w:rPr>
          </w:pPr>
          <w:hyperlink w:anchor="_Toc167900521" w:history="1">
            <w:r w:rsidR="00CA4A2C">
              <w:rPr>
                <w:rStyle w:val="Hipervnculo"/>
                <w:rFonts w:ascii="Arial Narrow" w:eastAsia="Arial Narrow" w:hAnsi="Arial Narrow" w:cs="Arial Narrow"/>
                <w:noProof/>
              </w:rPr>
              <w:t>d</w:t>
            </w:r>
            <w:r w:rsidR="00761635" w:rsidRPr="00761635">
              <w:rPr>
                <w:rStyle w:val="Hipervnculo"/>
                <w:rFonts w:ascii="Arial Narrow" w:eastAsia="Arial Narrow" w:hAnsi="Arial Narrow" w:cs="Arial Narrow"/>
                <w:noProof/>
              </w:rPr>
              <w:t>.</w:t>
            </w:r>
            <w:r w:rsidR="00761635" w:rsidRPr="00761635">
              <w:rPr>
                <w:rFonts w:asciiTheme="minorHAnsi" w:eastAsiaTheme="minorEastAsia" w:hAnsiTheme="minorHAnsi" w:cstheme="minorBidi"/>
                <w:noProof/>
                <w:kern w:val="2"/>
                <w:sz w:val="24"/>
                <w:szCs w:val="24"/>
                <w:lang w:eastAsia="es-CO"/>
                <w14:ligatures w14:val="standardContextual"/>
              </w:rPr>
              <w:tab/>
            </w:r>
            <w:r w:rsidR="00761635" w:rsidRPr="00761635">
              <w:rPr>
                <w:rStyle w:val="Hipervnculo"/>
                <w:rFonts w:ascii="Arial Narrow" w:eastAsia="Arial Narrow" w:hAnsi="Arial Narrow" w:cs="Arial Narrow"/>
                <w:noProof/>
              </w:rPr>
              <w:t>Componente 3: Redes Interinstitucionales para el Fortalecimiento de Prevención de Actos de Corrupción, Transparencia y Legalidad</w:t>
            </w:r>
            <w:r w:rsidR="00761635" w:rsidRPr="00761635">
              <w:rPr>
                <w:noProof/>
                <w:webHidden/>
              </w:rPr>
              <w:tab/>
            </w:r>
            <w:r w:rsidR="00761635" w:rsidRPr="00761635">
              <w:rPr>
                <w:noProof/>
                <w:webHidden/>
              </w:rPr>
              <w:fldChar w:fldCharType="begin"/>
            </w:r>
            <w:r w:rsidR="00761635" w:rsidRPr="00761635">
              <w:rPr>
                <w:noProof/>
                <w:webHidden/>
              </w:rPr>
              <w:instrText xml:space="preserve"> PAGEREF _Toc167900521 \h </w:instrText>
            </w:r>
            <w:r w:rsidR="00761635" w:rsidRPr="00761635">
              <w:rPr>
                <w:noProof/>
                <w:webHidden/>
              </w:rPr>
            </w:r>
            <w:r w:rsidR="00761635" w:rsidRPr="00761635">
              <w:rPr>
                <w:noProof/>
                <w:webHidden/>
              </w:rPr>
              <w:fldChar w:fldCharType="separate"/>
            </w:r>
            <w:r w:rsidR="00761635" w:rsidRPr="00761635">
              <w:rPr>
                <w:noProof/>
                <w:webHidden/>
              </w:rPr>
              <w:t>8</w:t>
            </w:r>
            <w:r w:rsidR="00761635" w:rsidRPr="00761635">
              <w:rPr>
                <w:noProof/>
                <w:webHidden/>
              </w:rPr>
              <w:fldChar w:fldCharType="end"/>
            </w:r>
          </w:hyperlink>
        </w:p>
        <w:p w14:paraId="50B6169A" w14:textId="471727BB" w:rsidR="00761635" w:rsidRDefault="00000000" w:rsidP="008C44A7">
          <w:pPr>
            <w:pStyle w:val="TDC2"/>
            <w:rPr>
              <w:rFonts w:asciiTheme="minorHAnsi" w:eastAsiaTheme="minorEastAsia" w:hAnsiTheme="minorHAnsi" w:cstheme="minorBidi"/>
              <w:noProof/>
              <w:kern w:val="2"/>
              <w:sz w:val="24"/>
              <w:szCs w:val="24"/>
              <w:lang w:eastAsia="es-CO"/>
              <w14:ligatures w14:val="standardContextual"/>
            </w:rPr>
          </w:pPr>
          <w:hyperlink w:anchor="_Toc167900522" w:history="1">
            <w:r w:rsidR="00CA4A2C">
              <w:rPr>
                <w:rStyle w:val="Hipervnculo"/>
                <w:rFonts w:ascii="Arial Narrow" w:eastAsia="Arial Narrow" w:hAnsi="Arial Narrow" w:cs="Arial Narrow"/>
                <w:noProof/>
              </w:rPr>
              <w:t>e</w:t>
            </w:r>
            <w:r w:rsidR="00761635" w:rsidRPr="00D64669">
              <w:rPr>
                <w:rStyle w:val="Hipervnculo"/>
                <w:rFonts w:ascii="Arial Narrow" w:eastAsia="Arial Narrow" w:hAnsi="Arial Narrow" w:cs="Arial Narrow"/>
                <w:noProof/>
              </w:rPr>
              <w:t>.Componente 4: Canales de Denuncia conforme lo establecido en el Artículo 76 de la Ley 1474 de 2011</w:t>
            </w:r>
            <w:r w:rsidR="00761635">
              <w:rPr>
                <w:noProof/>
                <w:webHidden/>
              </w:rPr>
              <w:tab/>
            </w:r>
            <w:r w:rsidR="00761635">
              <w:rPr>
                <w:noProof/>
                <w:webHidden/>
              </w:rPr>
              <w:fldChar w:fldCharType="begin"/>
            </w:r>
            <w:r w:rsidR="00761635">
              <w:rPr>
                <w:noProof/>
                <w:webHidden/>
              </w:rPr>
              <w:instrText xml:space="preserve"> PAGEREF _Toc167900522 \h </w:instrText>
            </w:r>
            <w:r w:rsidR="00761635">
              <w:rPr>
                <w:noProof/>
                <w:webHidden/>
              </w:rPr>
            </w:r>
            <w:r w:rsidR="00761635">
              <w:rPr>
                <w:noProof/>
                <w:webHidden/>
              </w:rPr>
              <w:fldChar w:fldCharType="separate"/>
            </w:r>
            <w:r w:rsidR="00761635">
              <w:rPr>
                <w:noProof/>
                <w:webHidden/>
              </w:rPr>
              <w:t>9</w:t>
            </w:r>
            <w:r w:rsidR="00761635">
              <w:rPr>
                <w:noProof/>
                <w:webHidden/>
              </w:rPr>
              <w:fldChar w:fldCharType="end"/>
            </w:r>
          </w:hyperlink>
        </w:p>
        <w:p w14:paraId="748DE9FC" w14:textId="2C031FC1" w:rsidR="00761635" w:rsidRPr="00761635" w:rsidRDefault="00000000" w:rsidP="008C44A7">
          <w:pPr>
            <w:pStyle w:val="TDC2"/>
            <w:rPr>
              <w:rFonts w:asciiTheme="minorHAnsi" w:eastAsiaTheme="minorEastAsia" w:hAnsiTheme="minorHAnsi" w:cstheme="minorBidi"/>
              <w:noProof/>
              <w:kern w:val="2"/>
              <w:sz w:val="24"/>
              <w:szCs w:val="24"/>
              <w:lang w:eastAsia="es-CO"/>
              <w14:ligatures w14:val="standardContextual"/>
            </w:rPr>
          </w:pPr>
          <w:hyperlink w:anchor="_Toc167900523" w:history="1">
            <w:r w:rsidR="00CA4A2C">
              <w:rPr>
                <w:rStyle w:val="Hipervnculo"/>
                <w:rFonts w:ascii="Arial Narrow" w:eastAsia="Arial Narrow" w:hAnsi="Arial Narrow" w:cs="Arial Narrow"/>
                <w:noProof/>
              </w:rPr>
              <w:t>f</w:t>
            </w:r>
            <w:r w:rsidR="00761635" w:rsidRPr="00761635">
              <w:rPr>
                <w:rStyle w:val="Hipervnculo"/>
                <w:rFonts w:ascii="Arial Narrow" w:eastAsia="Arial Narrow" w:hAnsi="Arial Narrow" w:cs="Arial Narrow"/>
                <w:noProof/>
              </w:rPr>
              <w:t>.</w:t>
            </w:r>
            <w:r w:rsidR="00761635" w:rsidRPr="00761635">
              <w:rPr>
                <w:rFonts w:asciiTheme="minorHAnsi" w:eastAsiaTheme="minorEastAsia" w:hAnsiTheme="minorHAnsi" w:cstheme="minorBidi"/>
                <w:noProof/>
                <w:kern w:val="2"/>
                <w:sz w:val="24"/>
                <w:szCs w:val="24"/>
                <w:lang w:eastAsia="es-CO"/>
                <w14:ligatures w14:val="standardContextual"/>
              </w:rPr>
              <w:tab/>
            </w:r>
            <w:r w:rsidR="00761635" w:rsidRPr="00761635">
              <w:rPr>
                <w:rStyle w:val="Hipervnculo"/>
                <w:rFonts w:ascii="Arial Narrow" w:eastAsia="Arial Narrow" w:hAnsi="Arial Narrow" w:cs="Arial Narrow"/>
                <w:noProof/>
              </w:rPr>
              <w:t>Componente 5: Estrategias de Transparencia, Estado Abierto, Acceso a la Información Pública y Cultura de Legalidad</w:t>
            </w:r>
            <w:r w:rsidR="00761635" w:rsidRPr="00761635">
              <w:rPr>
                <w:noProof/>
                <w:webHidden/>
              </w:rPr>
              <w:tab/>
            </w:r>
            <w:r w:rsidR="00761635" w:rsidRPr="00761635">
              <w:rPr>
                <w:noProof/>
                <w:webHidden/>
              </w:rPr>
              <w:fldChar w:fldCharType="begin"/>
            </w:r>
            <w:r w:rsidR="00761635" w:rsidRPr="00761635">
              <w:rPr>
                <w:noProof/>
                <w:webHidden/>
              </w:rPr>
              <w:instrText xml:space="preserve"> PAGEREF _Toc167900523 \h </w:instrText>
            </w:r>
            <w:r w:rsidR="00761635" w:rsidRPr="00761635">
              <w:rPr>
                <w:noProof/>
                <w:webHidden/>
              </w:rPr>
            </w:r>
            <w:r w:rsidR="00761635" w:rsidRPr="00761635">
              <w:rPr>
                <w:noProof/>
                <w:webHidden/>
              </w:rPr>
              <w:fldChar w:fldCharType="separate"/>
            </w:r>
            <w:r w:rsidR="00761635" w:rsidRPr="00761635">
              <w:rPr>
                <w:noProof/>
                <w:webHidden/>
              </w:rPr>
              <w:t>10</w:t>
            </w:r>
            <w:r w:rsidR="00761635" w:rsidRPr="00761635">
              <w:rPr>
                <w:noProof/>
                <w:webHidden/>
              </w:rPr>
              <w:fldChar w:fldCharType="end"/>
            </w:r>
          </w:hyperlink>
        </w:p>
        <w:p w14:paraId="035652CD" w14:textId="1108DB80" w:rsidR="00761635" w:rsidRDefault="00000000" w:rsidP="008C44A7">
          <w:pPr>
            <w:pStyle w:val="TDC2"/>
            <w:rPr>
              <w:rFonts w:asciiTheme="minorHAnsi" w:eastAsiaTheme="minorEastAsia" w:hAnsiTheme="minorHAnsi" w:cstheme="minorBidi"/>
              <w:noProof/>
              <w:kern w:val="2"/>
              <w:sz w:val="24"/>
              <w:szCs w:val="24"/>
              <w:lang w:eastAsia="es-CO"/>
              <w14:ligatures w14:val="standardContextual"/>
            </w:rPr>
          </w:pPr>
          <w:hyperlink w:anchor="_Toc167900524" w:history="1">
            <w:r w:rsidR="00CA4A2C">
              <w:rPr>
                <w:rStyle w:val="Hipervnculo"/>
                <w:rFonts w:ascii="Arial Narrow" w:eastAsia="Arial Narrow" w:hAnsi="Arial Narrow" w:cs="Arial Narrow"/>
                <w:noProof/>
              </w:rPr>
              <w:t>g</w:t>
            </w:r>
            <w:r w:rsidR="00761635" w:rsidRPr="00761635">
              <w:rPr>
                <w:rStyle w:val="Hipervnculo"/>
                <w:rFonts w:ascii="Arial Narrow" w:eastAsia="Arial Narrow" w:hAnsi="Arial Narrow" w:cs="Arial Narrow"/>
                <w:noProof/>
              </w:rPr>
              <w:t>.</w:t>
            </w:r>
            <w:r w:rsidR="00761635" w:rsidRPr="00761635">
              <w:rPr>
                <w:rFonts w:asciiTheme="minorHAnsi" w:eastAsiaTheme="minorEastAsia" w:hAnsiTheme="minorHAnsi" w:cstheme="minorBidi"/>
                <w:noProof/>
                <w:kern w:val="2"/>
                <w:sz w:val="24"/>
                <w:szCs w:val="24"/>
                <w:lang w:eastAsia="es-CO"/>
                <w14:ligatures w14:val="standardContextual"/>
              </w:rPr>
              <w:tab/>
            </w:r>
            <w:r w:rsidR="00761635" w:rsidRPr="00761635">
              <w:rPr>
                <w:rStyle w:val="Hipervnculo"/>
                <w:rFonts w:ascii="Arial Narrow" w:eastAsia="Arial Narrow" w:hAnsi="Arial Narrow" w:cs="Arial Narrow"/>
                <w:noProof/>
              </w:rPr>
              <w:t>Iniciativas Adicionales</w:t>
            </w:r>
            <w:r w:rsidR="00761635" w:rsidRPr="00761635">
              <w:rPr>
                <w:noProof/>
                <w:webHidden/>
              </w:rPr>
              <w:tab/>
            </w:r>
            <w:r w:rsidR="00761635" w:rsidRPr="00761635">
              <w:rPr>
                <w:noProof/>
                <w:webHidden/>
              </w:rPr>
              <w:fldChar w:fldCharType="begin"/>
            </w:r>
            <w:r w:rsidR="00761635" w:rsidRPr="00761635">
              <w:rPr>
                <w:noProof/>
                <w:webHidden/>
              </w:rPr>
              <w:instrText xml:space="preserve"> PAGEREF _Toc167900524 \h </w:instrText>
            </w:r>
            <w:r w:rsidR="00761635" w:rsidRPr="00761635">
              <w:rPr>
                <w:noProof/>
                <w:webHidden/>
              </w:rPr>
            </w:r>
            <w:r w:rsidR="00761635" w:rsidRPr="00761635">
              <w:rPr>
                <w:noProof/>
                <w:webHidden/>
              </w:rPr>
              <w:fldChar w:fldCharType="separate"/>
            </w:r>
            <w:r w:rsidR="00761635" w:rsidRPr="00761635">
              <w:rPr>
                <w:noProof/>
                <w:webHidden/>
              </w:rPr>
              <w:t>14</w:t>
            </w:r>
            <w:r w:rsidR="00761635" w:rsidRPr="00761635">
              <w:rPr>
                <w:noProof/>
                <w:webHidden/>
              </w:rPr>
              <w:fldChar w:fldCharType="end"/>
            </w:r>
          </w:hyperlink>
        </w:p>
        <w:p w14:paraId="21B32577" w14:textId="63F95197" w:rsidR="00761635" w:rsidRDefault="00000000">
          <w:pPr>
            <w:pStyle w:val="TDC1"/>
            <w:tabs>
              <w:tab w:val="left" w:pos="720"/>
              <w:tab w:val="right" w:leader="dot" w:pos="9344"/>
            </w:tabs>
            <w:rPr>
              <w:rFonts w:asciiTheme="minorHAnsi" w:eastAsiaTheme="minorEastAsia" w:hAnsiTheme="minorHAnsi" w:cstheme="minorBidi"/>
              <w:noProof/>
              <w:kern w:val="2"/>
              <w:sz w:val="24"/>
              <w:szCs w:val="24"/>
              <w:lang w:eastAsia="es-CO"/>
              <w14:ligatures w14:val="standardContextual"/>
            </w:rPr>
          </w:pPr>
          <w:hyperlink w:anchor="_Toc167900525" w:history="1">
            <w:r w:rsidR="00761635" w:rsidRPr="00D64669">
              <w:rPr>
                <w:rStyle w:val="Hipervnculo"/>
                <w:rFonts w:ascii="Arial Narrow" w:eastAsia="Arial Narrow" w:hAnsi="Arial Narrow" w:cs="Arial Narrow"/>
                <w:noProof/>
              </w:rPr>
              <w:t>1.</w:t>
            </w:r>
            <w:r w:rsidR="00761635">
              <w:rPr>
                <w:rFonts w:asciiTheme="minorHAnsi" w:eastAsiaTheme="minorEastAsia" w:hAnsiTheme="minorHAnsi" w:cstheme="minorBidi"/>
                <w:noProof/>
                <w:kern w:val="2"/>
                <w:sz w:val="24"/>
                <w:szCs w:val="24"/>
                <w:lang w:eastAsia="es-CO"/>
                <w14:ligatures w14:val="standardContextual"/>
              </w:rPr>
              <w:tab/>
            </w:r>
            <w:r w:rsidR="00761635" w:rsidRPr="00D64669">
              <w:rPr>
                <w:rStyle w:val="Hipervnculo"/>
                <w:rFonts w:ascii="Arial Narrow" w:eastAsia="Arial Narrow" w:hAnsi="Arial Narrow" w:cs="Arial Narrow"/>
                <w:noProof/>
              </w:rPr>
              <w:t>BIBLIOGRAFÍA</w:t>
            </w:r>
            <w:r w:rsidR="00761635">
              <w:rPr>
                <w:noProof/>
                <w:webHidden/>
              </w:rPr>
              <w:tab/>
            </w:r>
            <w:r w:rsidR="00761635">
              <w:rPr>
                <w:noProof/>
                <w:webHidden/>
              </w:rPr>
              <w:fldChar w:fldCharType="begin"/>
            </w:r>
            <w:r w:rsidR="00761635">
              <w:rPr>
                <w:noProof/>
                <w:webHidden/>
              </w:rPr>
              <w:instrText xml:space="preserve"> PAGEREF _Toc167900525 \h </w:instrText>
            </w:r>
            <w:r w:rsidR="00761635">
              <w:rPr>
                <w:noProof/>
                <w:webHidden/>
              </w:rPr>
            </w:r>
            <w:r w:rsidR="00761635">
              <w:rPr>
                <w:noProof/>
                <w:webHidden/>
              </w:rPr>
              <w:fldChar w:fldCharType="separate"/>
            </w:r>
            <w:r w:rsidR="00761635">
              <w:rPr>
                <w:noProof/>
                <w:webHidden/>
              </w:rPr>
              <w:t>16</w:t>
            </w:r>
            <w:r w:rsidR="00761635">
              <w:rPr>
                <w:noProof/>
                <w:webHidden/>
              </w:rPr>
              <w:fldChar w:fldCharType="end"/>
            </w:r>
          </w:hyperlink>
        </w:p>
        <w:p w14:paraId="6B184D3D" w14:textId="70B11966" w:rsidR="00046171" w:rsidRDefault="00046171">
          <w:r>
            <w:rPr>
              <w:b/>
              <w:bCs/>
              <w:lang w:val="es-ES"/>
            </w:rPr>
            <w:fldChar w:fldCharType="end"/>
          </w:r>
        </w:p>
      </w:sdtContent>
    </w:sdt>
    <w:p w14:paraId="72D91992" w14:textId="77777777" w:rsidR="00046171" w:rsidRPr="00046171" w:rsidRDefault="00046171" w:rsidP="00046171">
      <w:pPr>
        <w:spacing w:after="120"/>
        <w:jc w:val="center"/>
        <w:rPr>
          <w:rFonts w:ascii="Arial Narrow" w:eastAsia="Arial Narrow" w:hAnsi="Arial Narrow" w:cs="Arial Narrow"/>
          <w:b/>
          <w:color w:val="000000"/>
        </w:rPr>
      </w:pPr>
    </w:p>
    <w:p w14:paraId="7C77B752" w14:textId="77777777" w:rsidR="00B80C48" w:rsidRPr="00046171" w:rsidRDefault="00B80C48">
      <w:pPr>
        <w:spacing w:line="360" w:lineRule="auto"/>
        <w:jc w:val="both"/>
      </w:pPr>
    </w:p>
    <w:p w14:paraId="17C0B8B5" w14:textId="77777777" w:rsidR="00B80C48" w:rsidRPr="00046171" w:rsidRDefault="00B80C48">
      <w:pPr>
        <w:spacing w:line="360" w:lineRule="auto"/>
        <w:jc w:val="both"/>
      </w:pPr>
    </w:p>
    <w:p w14:paraId="577AAB3B" w14:textId="77777777" w:rsidR="00B80C48" w:rsidRPr="00046171" w:rsidRDefault="00B80C48">
      <w:pPr>
        <w:spacing w:line="360" w:lineRule="auto"/>
        <w:jc w:val="both"/>
      </w:pPr>
    </w:p>
    <w:p w14:paraId="1807C81C" w14:textId="77777777" w:rsidR="00B80C48" w:rsidRPr="00046171" w:rsidRDefault="00B80C48">
      <w:pPr>
        <w:spacing w:line="360" w:lineRule="auto"/>
        <w:jc w:val="both"/>
      </w:pPr>
    </w:p>
    <w:p w14:paraId="7D948D32" w14:textId="77777777" w:rsidR="00B80C48" w:rsidRPr="00046171" w:rsidRDefault="00B80C48">
      <w:pPr>
        <w:spacing w:line="360" w:lineRule="auto"/>
        <w:jc w:val="both"/>
      </w:pPr>
    </w:p>
    <w:p w14:paraId="46F9ABC1" w14:textId="77777777" w:rsidR="00B80C48" w:rsidRPr="00046171" w:rsidRDefault="00B80C48">
      <w:pPr>
        <w:spacing w:line="360" w:lineRule="auto"/>
        <w:jc w:val="both"/>
      </w:pPr>
    </w:p>
    <w:p w14:paraId="733ED6DD" w14:textId="77777777" w:rsidR="00B80C48" w:rsidRPr="00046171" w:rsidRDefault="00B80C48">
      <w:pPr>
        <w:spacing w:line="360" w:lineRule="auto"/>
        <w:jc w:val="both"/>
      </w:pPr>
    </w:p>
    <w:p w14:paraId="4CC5CEA0" w14:textId="77777777" w:rsidR="00B80C48" w:rsidRPr="00046171" w:rsidRDefault="00B80C48">
      <w:pPr>
        <w:spacing w:line="360" w:lineRule="auto"/>
        <w:jc w:val="both"/>
      </w:pPr>
    </w:p>
    <w:p w14:paraId="5B94B128" w14:textId="77777777" w:rsidR="00B80C48" w:rsidRPr="00046171" w:rsidRDefault="00B80C48">
      <w:pPr>
        <w:spacing w:line="360" w:lineRule="auto"/>
        <w:jc w:val="both"/>
      </w:pPr>
    </w:p>
    <w:p w14:paraId="725D2DFC" w14:textId="77777777" w:rsidR="00B80C48" w:rsidRPr="00046171" w:rsidRDefault="00B80C48">
      <w:pPr>
        <w:spacing w:line="360" w:lineRule="auto"/>
        <w:jc w:val="both"/>
      </w:pPr>
    </w:p>
    <w:p w14:paraId="7BBA104F" w14:textId="77777777" w:rsidR="00B80C48" w:rsidRPr="00046171" w:rsidRDefault="00B80C48">
      <w:pPr>
        <w:spacing w:line="360" w:lineRule="auto"/>
        <w:jc w:val="both"/>
      </w:pPr>
    </w:p>
    <w:p w14:paraId="2C1098F7" w14:textId="77777777" w:rsidR="00B80C48" w:rsidRPr="00046171" w:rsidRDefault="00B80C48">
      <w:pPr>
        <w:spacing w:line="360" w:lineRule="auto"/>
        <w:jc w:val="both"/>
      </w:pPr>
    </w:p>
    <w:p w14:paraId="13C915B9" w14:textId="77777777" w:rsidR="00B80C48" w:rsidRPr="00046171" w:rsidRDefault="00B80C48">
      <w:pPr>
        <w:spacing w:line="360" w:lineRule="auto"/>
        <w:jc w:val="both"/>
      </w:pPr>
    </w:p>
    <w:p w14:paraId="24531374" w14:textId="77777777" w:rsidR="00B80C48" w:rsidRPr="00046171" w:rsidRDefault="00B80C48">
      <w:pPr>
        <w:spacing w:line="360" w:lineRule="auto"/>
        <w:jc w:val="both"/>
      </w:pPr>
    </w:p>
    <w:p w14:paraId="221E1A4A" w14:textId="77777777" w:rsidR="00B80C48" w:rsidRPr="00046171" w:rsidRDefault="00B80C48">
      <w:pPr>
        <w:spacing w:line="360" w:lineRule="auto"/>
        <w:jc w:val="both"/>
      </w:pPr>
    </w:p>
    <w:p w14:paraId="77E357DB" w14:textId="77777777" w:rsidR="00B80C48" w:rsidRPr="00046171" w:rsidRDefault="00B80C48">
      <w:pPr>
        <w:spacing w:line="360" w:lineRule="auto"/>
        <w:jc w:val="both"/>
      </w:pPr>
    </w:p>
    <w:p w14:paraId="1334E826" w14:textId="77777777" w:rsidR="00B80C48" w:rsidRPr="00046171" w:rsidRDefault="00B80C48">
      <w:pPr>
        <w:jc w:val="both"/>
        <w:rPr>
          <w:rFonts w:ascii="Arial Narrow" w:eastAsia="Arial Narrow" w:hAnsi="Arial Narrow" w:cs="Arial Narrow"/>
          <w:color w:val="FF0000"/>
          <w:sz w:val="22"/>
          <w:szCs w:val="22"/>
        </w:rPr>
      </w:pPr>
    </w:p>
    <w:p w14:paraId="6FBAC2EF" w14:textId="77777777" w:rsidR="00B80C48" w:rsidRPr="00046171" w:rsidRDefault="00B80C48">
      <w:pPr>
        <w:jc w:val="both"/>
        <w:rPr>
          <w:rFonts w:ascii="Arial Narrow" w:eastAsia="Arial Narrow" w:hAnsi="Arial Narrow" w:cs="Arial Narrow"/>
          <w:color w:val="FF0000"/>
          <w:sz w:val="22"/>
          <w:szCs w:val="22"/>
        </w:rPr>
      </w:pPr>
    </w:p>
    <w:p w14:paraId="6AD52F73" w14:textId="77777777" w:rsidR="00B80C48" w:rsidRPr="00046171" w:rsidRDefault="00000000" w:rsidP="00046171">
      <w:pPr>
        <w:pStyle w:val="Ttulo1"/>
        <w:rPr>
          <w:rFonts w:ascii="Arial Narrow" w:eastAsia="Arial Narrow" w:hAnsi="Arial Narrow" w:cs="Arial Narrow"/>
          <w:color w:val="000000"/>
          <w:sz w:val="22"/>
          <w:szCs w:val="22"/>
          <w:lang w:val="es-CO"/>
        </w:rPr>
      </w:pPr>
      <w:bookmarkStart w:id="0" w:name="_Toc167900514"/>
      <w:r w:rsidRPr="00046171">
        <w:rPr>
          <w:rFonts w:ascii="Arial Narrow" w:eastAsia="Arial Narrow" w:hAnsi="Arial Narrow" w:cs="Arial Narrow"/>
          <w:color w:val="000000"/>
          <w:sz w:val="22"/>
          <w:szCs w:val="22"/>
          <w:lang w:val="es-CO"/>
        </w:rPr>
        <w:t>INTRODUCCIÓN</w:t>
      </w:r>
      <w:bookmarkEnd w:id="0"/>
      <w:r w:rsidRPr="00046171">
        <w:rPr>
          <w:rFonts w:ascii="Arial Narrow" w:eastAsia="Arial Narrow" w:hAnsi="Arial Narrow" w:cs="Arial Narrow"/>
          <w:color w:val="000000"/>
          <w:sz w:val="22"/>
          <w:szCs w:val="22"/>
          <w:lang w:val="es-CO"/>
        </w:rPr>
        <w:t xml:space="preserve"> </w:t>
      </w:r>
    </w:p>
    <w:p w14:paraId="0F8A4CE3" w14:textId="77777777" w:rsidR="00B80C48" w:rsidRPr="00046171" w:rsidRDefault="00B80C48">
      <w:pPr>
        <w:rPr>
          <w:rFonts w:ascii="Arial Narrow" w:eastAsia="Arial Narrow" w:hAnsi="Arial Narrow" w:cs="Arial Narrow"/>
          <w:sz w:val="22"/>
          <w:szCs w:val="22"/>
        </w:rPr>
      </w:pPr>
    </w:p>
    <w:p w14:paraId="47B4488D" w14:textId="77777777" w:rsidR="00B80C48" w:rsidRPr="00046171" w:rsidRDefault="00B80C48">
      <w:pPr>
        <w:jc w:val="both"/>
        <w:rPr>
          <w:rFonts w:ascii="Arial Narrow" w:eastAsia="Arial Narrow" w:hAnsi="Arial Narrow" w:cs="Arial Narrow"/>
          <w:color w:val="4472C4"/>
          <w:sz w:val="21"/>
          <w:szCs w:val="21"/>
          <w:highlight w:val="white"/>
        </w:rPr>
      </w:pPr>
    </w:p>
    <w:p w14:paraId="6A5029E1" w14:textId="77777777" w:rsidR="00B80C48" w:rsidRPr="00046171" w:rsidRDefault="00000000">
      <w:pPr>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El Ministerio de Ciencia Tecnología e Innovación, </w:t>
      </w:r>
      <w:r w:rsidRPr="00046171">
        <w:rPr>
          <w:rFonts w:ascii="Arial Narrow" w:eastAsia="Arial Narrow" w:hAnsi="Arial Narrow" w:cs="Arial Narrow"/>
          <w:sz w:val="22"/>
          <w:szCs w:val="22"/>
        </w:rPr>
        <w:t>adoptará</w:t>
      </w:r>
      <w:r w:rsidRPr="00046171">
        <w:rPr>
          <w:rFonts w:ascii="Arial Narrow" w:eastAsia="Arial Narrow" w:hAnsi="Arial Narrow" w:cs="Arial Narrow"/>
          <w:color w:val="000000"/>
          <w:sz w:val="22"/>
          <w:szCs w:val="22"/>
        </w:rPr>
        <w:t xml:space="preserve"> el Plan Anticorrupción y Atención al Ciudadano con el nuevo nombre de Programa de Transparencia y Ética en el Sector Público por cuanto en el artículo 31 de la ley 2195 del 18 de enero de 2022 así lo determina.</w:t>
      </w:r>
    </w:p>
    <w:p w14:paraId="206382B8" w14:textId="77777777" w:rsidR="00B80C48" w:rsidRPr="00046171" w:rsidRDefault="00B80C48">
      <w:pPr>
        <w:rPr>
          <w:rFonts w:ascii="Arial Narrow" w:eastAsia="Arial Narrow" w:hAnsi="Arial Narrow" w:cs="Arial Narrow"/>
          <w:color w:val="000000"/>
          <w:sz w:val="22"/>
          <w:szCs w:val="22"/>
        </w:rPr>
      </w:pPr>
    </w:p>
    <w:p w14:paraId="249A887D" w14:textId="05DAA191"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Este programa </w:t>
      </w:r>
      <w:r w:rsidR="000A2EFB">
        <w:rPr>
          <w:rFonts w:ascii="Arial Narrow" w:eastAsia="Arial Narrow" w:hAnsi="Arial Narrow" w:cs="Arial Narrow"/>
          <w:color w:val="000000"/>
          <w:sz w:val="22"/>
          <w:szCs w:val="22"/>
        </w:rPr>
        <w:t xml:space="preserve">ha sido desarrollado para fortalecer </w:t>
      </w:r>
      <w:r w:rsidRPr="00046171">
        <w:rPr>
          <w:rFonts w:ascii="Arial Narrow" w:eastAsia="Arial Narrow" w:hAnsi="Arial Narrow" w:cs="Arial Narrow"/>
          <w:color w:val="000000"/>
          <w:sz w:val="22"/>
          <w:szCs w:val="22"/>
        </w:rPr>
        <w:t xml:space="preserve">la gestión pública en la entidad </w:t>
      </w:r>
      <w:r w:rsidR="000A2EFB">
        <w:rPr>
          <w:rFonts w:ascii="Arial Narrow" w:eastAsia="Arial Narrow" w:hAnsi="Arial Narrow" w:cs="Arial Narrow"/>
          <w:color w:val="000000"/>
          <w:sz w:val="22"/>
          <w:szCs w:val="22"/>
        </w:rPr>
        <w:t>mediante</w:t>
      </w:r>
      <w:r w:rsidR="000A2EFB" w:rsidRPr="00046171">
        <w:rPr>
          <w:rFonts w:ascii="Arial Narrow" w:eastAsia="Arial Narrow" w:hAnsi="Arial Narrow" w:cs="Arial Narrow"/>
          <w:color w:val="000000"/>
          <w:sz w:val="22"/>
          <w:szCs w:val="22"/>
        </w:rPr>
        <w:t xml:space="preserve"> </w:t>
      </w:r>
      <w:r w:rsidRPr="00046171">
        <w:rPr>
          <w:rFonts w:ascii="Arial Narrow" w:eastAsia="Arial Narrow" w:hAnsi="Arial Narrow" w:cs="Arial Narrow"/>
          <w:color w:val="000000"/>
          <w:sz w:val="22"/>
          <w:szCs w:val="22"/>
        </w:rPr>
        <w:t>la implementación del Modelo Integrado de Planeación y Gestión – MIPG</w:t>
      </w:r>
      <w:r w:rsidR="000A2EFB">
        <w:rPr>
          <w:rFonts w:ascii="Arial Narrow" w:eastAsia="Arial Narrow" w:hAnsi="Arial Narrow" w:cs="Arial Narrow"/>
          <w:color w:val="000000"/>
          <w:sz w:val="22"/>
          <w:szCs w:val="22"/>
        </w:rPr>
        <w:t>.</w:t>
      </w:r>
      <w:r w:rsidRPr="00046171">
        <w:rPr>
          <w:rFonts w:ascii="Arial Narrow" w:eastAsia="Arial Narrow" w:hAnsi="Arial Narrow" w:cs="Arial Narrow"/>
          <w:color w:val="000000"/>
          <w:sz w:val="22"/>
          <w:szCs w:val="22"/>
        </w:rPr>
        <w:t xml:space="preserve"> </w:t>
      </w:r>
      <w:r w:rsidR="000A2EFB" w:rsidRPr="000A2EFB">
        <w:rPr>
          <w:rFonts w:ascii="Arial Narrow" w:eastAsia="Arial Narrow" w:hAnsi="Arial Narrow" w:cs="Arial Narrow"/>
          <w:color w:val="000000"/>
          <w:sz w:val="22"/>
          <w:szCs w:val="22"/>
        </w:rPr>
        <w:t xml:space="preserve">Además, se han creado herramientas que contribuyen a </w:t>
      </w:r>
      <w:r w:rsidR="000A2EFB">
        <w:rPr>
          <w:rFonts w:ascii="Arial Narrow" w:eastAsia="Arial Narrow" w:hAnsi="Arial Narrow" w:cs="Arial Narrow"/>
          <w:color w:val="000000"/>
          <w:sz w:val="22"/>
          <w:szCs w:val="22"/>
        </w:rPr>
        <w:t>la mejora de</w:t>
      </w:r>
      <w:r w:rsidR="000A2EFB" w:rsidRPr="000A2EFB">
        <w:rPr>
          <w:rFonts w:ascii="Arial Narrow" w:eastAsia="Arial Narrow" w:hAnsi="Arial Narrow" w:cs="Arial Narrow"/>
          <w:color w:val="000000"/>
          <w:sz w:val="22"/>
          <w:szCs w:val="22"/>
        </w:rPr>
        <w:t xml:space="preserve"> </w:t>
      </w:r>
      <w:r w:rsidRPr="00046171">
        <w:rPr>
          <w:rFonts w:ascii="Arial Narrow" w:eastAsia="Arial Narrow" w:hAnsi="Arial Narrow" w:cs="Arial Narrow"/>
          <w:color w:val="000000"/>
          <w:sz w:val="22"/>
          <w:szCs w:val="22"/>
        </w:rPr>
        <w:t>una administración transparente, que previenen la materialización de los riesgos, con trámites razonables, y que permiten la presentación constante de resultados, además de ofrecer servicios y productos a las partes interesadas</w:t>
      </w:r>
      <w:r w:rsidR="00D90B7F">
        <w:rPr>
          <w:rFonts w:ascii="Arial Narrow" w:eastAsia="Arial Narrow" w:hAnsi="Arial Narrow" w:cs="Arial Narrow"/>
          <w:color w:val="000000"/>
          <w:sz w:val="22"/>
          <w:szCs w:val="22"/>
        </w:rPr>
        <w:t>.</w:t>
      </w:r>
      <w:r w:rsidRPr="00046171">
        <w:rPr>
          <w:rFonts w:ascii="Arial Narrow" w:eastAsia="Arial Narrow" w:hAnsi="Arial Narrow" w:cs="Arial Narrow"/>
          <w:color w:val="000000"/>
          <w:sz w:val="22"/>
          <w:szCs w:val="22"/>
        </w:rPr>
        <w:t xml:space="preserve"> </w:t>
      </w:r>
      <w:r w:rsidR="00D90B7F">
        <w:rPr>
          <w:rFonts w:ascii="Arial Narrow" w:eastAsia="Arial Narrow" w:hAnsi="Arial Narrow" w:cs="Arial Narrow"/>
          <w:color w:val="000000"/>
          <w:sz w:val="22"/>
          <w:szCs w:val="22"/>
        </w:rPr>
        <w:t>Con lo anterior se busca</w:t>
      </w:r>
      <w:r w:rsidR="00D90B7F" w:rsidRPr="00046171">
        <w:rPr>
          <w:rFonts w:ascii="Arial Narrow" w:eastAsia="Arial Narrow" w:hAnsi="Arial Narrow" w:cs="Arial Narrow"/>
          <w:color w:val="000000"/>
          <w:sz w:val="22"/>
          <w:szCs w:val="22"/>
        </w:rPr>
        <w:t xml:space="preserve"> </w:t>
      </w:r>
      <w:r w:rsidRPr="00046171">
        <w:rPr>
          <w:rFonts w:ascii="Arial Narrow" w:eastAsia="Arial Narrow" w:hAnsi="Arial Narrow" w:cs="Arial Narrow"/>
          <w:color w:val="000000"/>
          <w:sz w:val="22"/>
          <w:szCs w:val="22"/>
        </w:rPr>
        <w:t>que las actividades planteadas en cada uno de los componentes de este programa cuenten no solo con un proceso de planificación sino también con el compromiso y motivación de todos los servidores para el éxito en la ejecución de las actividades planteadas.</w:t>
      </w:r>
    </w:p>
    <w:p w14:paraId="5772ED5D" w14:textId="77777777" w:rsidR="00B80C48" w:rsidRPr="00046171" w:rsidRDefault="00B80C48">
      <w:pPr>
        <w:ind w:right="49"/>
        <w:jc w:val="both"/>
        <w:rPr>
          <w:rFonts w:ascii="Arial Narrow" w:eastAsia="Arial Narrow" w:hAnsi="Arial Narrow" w:cs="Arial Narrow"/>
          <w:color w:val="000000"/>
          <w:sz w:val="22"/>
          <w:szCs w:val="22"/>
        </w:rPr>
      </w:pPr>
    </w:p>
    <w:p w14:paraId="6F08ED56" w14:textId="77777777"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En el marco de las políticas de operación del MIPG que tienen relación con el Programa de Transparencia y Ética en el Sector Público, se busca promover la transparencia y acceso a la información, la participación ciudadana, la rendición de cuentas, el control social, la visibilidad, la prevención de riesgos de corrupción, la eficiencia administrativa, así como la innovación institucional como principios en la gestión. El presente documento tiene un carácter preventivo, integrado por una serie de componentes independientes que cuentan con parámetros y un soporte normativo propio, y se desarrollaran en detalle en los siguientes componentes:</w:t>
      </w:r>
    </w:p>
    <w:p w14:paraId="4485F34E" w14:textId="77777777" w:rsidR="00B80C48" w:rsidRPr="00046171" w:rsidRDefault="00B80C48">
      <w:pPr>
        <w:ind w:right="49"/>
        <w:jc w:val="both"/>
        <w:rPr>
          <w:rFonts w:ascii="Arial Narrow" w:eastAsia="Arial Narrow" w:hAnsi="Arial Narrow" w:cs="Arial Narrow"/>
          <w:color w:val="000000"/>
          <w:sz w:val="22"/>
          <w:szCs w:val="22"/>
        </w:rPr>
      </w:pPr>
    </w:p>
    <w:p w14:paraId="61D3C2F0"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Medidas de debida diligencia en las entidades del sector público y conflicto de interés</w:t>
      </w:r>
    </w:p>
    <w:p w14:paraId="13EA5598"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Prevención, gestión y administración de riesgos de lavado de activos, financiación del terrorismo y proliferación de armas y riesgos de corrupción, incluidos los reportes de operaciones sospechosas a la UIAF, consultas en las listas restrictivas y otras medidas específicas que defina el Gobierno Nacional dentro del año siguiente a la expedición de esta norma.</w:t>
      </w:r>
    </w:p>
    <w:p w14:paraId="1FE26AFB"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Redes interinstitucionales para el fortalecimiento de prevención de actos de corrupción, transparencia y legalidad.</w:t>
      </w:r>
    </w:p>
    <w:p w14:paraId="4C2EF2F4"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Canales de denuncia conforme lo establecido en el Artículo 76 de la Ley 1474 de 2011.</w:t>
      </w:r>
    </w:p>
    <w:p w14:paraId="402B5754"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Estrategias de transparencia, Estado abierto, acceso a la información pública y cultura de legalidad.</w:t>
      </w:r>
    </w:p>
    <w:p w14:paraId="59C1FF71" w14:textId="77777777" w:rsidR="00B80C48" w:rsidRPr="00046171" w:rsidRDefault="00000000">
      <w:pPr>
        <w:widowControl w:val="0"/>
        <w:numPr>
          <w:ilvl w:val="0"/>
          <w:numId w:val="3"/>
        </w:numPr>
        <w:pBdr>
          <w:top w:val="nil"/>
          <w:left w:val="nil"/>
          <w:bottom w:val="nil"/>
          <w:right w:val="nil"/>
          <w:between w:val="nil"/>
        </w:pBd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Todas aquellas iniciativas adicionales que la Entidad considere necesario incluir para prevenir y combatir la corrupción.</w:t>
      </w:r>
    </w:p>
    <w:p w14:paraId="0271684C" w14:textId="77777777" w:rsidR="00B80C48" w:rsidRPr="00046171" w:rsidRDefault="00B80C48">
      <w:pPr>
        <w:widowControl w:val="0"/>
        <w:pBdr>
          <w:top w:val="nil"/>
          <w:left w:val="nil"/>
          <w:bottom w:val="nil"/>
          <w:right w:val="nil"/>
          <w:between w:val="nil"/>
        </w:pBdr>
        <w:spacing w:after="40"/>
        <w:ind w:left="720"/>
        <w:jc w:val="both"/>
        <w:rPr>
          <w:rFonts w:ascii="Arial Narrow" w:eastAsia="Arial Narrow" w:hAnsi="Arial Narrow" w:cs="Arial Narrow"/>
          <w:color w:val="000000"/>
          <w:sz w:val="22"/>
          <w:szCs w:val="22"/>
        </w:rPr>
      </w:pPr>
    </w:p>
    <w:p w14:paraId="53BAE1B5" w14:textId="2B605E06"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Es importante tener en cuenta que, dentro de las actividades de los componentes de redes interinstitucionales, </w:t>
      </w:r>
      <w:r w:rsidR="00B86A2B">
        <w:rPr>
          <w:rFonts w:ascii="Arial Narrow" w:eastAsia="Arial Narrow" w:hAnsi="Arial Narrow" w:cs="Arial Narrow"/>
          <w:color w:val="000000"/>
          <w:sz w:val="22"/>
          <w:szCs w:val="22"/>
        </w:rPr>
        <w:t>c</w:t>
      </w:r>
      <w:r w:rsidRPr="00046171">
        <w:rPr>
          <w:rFonts w:ascii="Arial Narrow" w:eastAsia="Arial Narrow" w:hAnsi="Arial Narrow" w:cs="Arial Narrow"/>
          <w:color w:val="000000"/>
          <w:sz w:val="22"/>
          <w:szCs w:val="22"/>
        </w:rPr>
        <w:t>anales de denuncia y estrategias de transparencia, estado abierto, acceso a la información pública y cultura de legalidad, se tienen programadas realizar tres estrategias muy específicas</w:t>
      </w:r>
      <w:r w:rsidR="00B86A2B">
        <w:rPr>
          <w:rFonts w:ascii="Arial Narrow" w:eastAsia="Arial Narrow" w:hAnsi="Arial Narrow" w:cs="Arial Narrow"/>
          <w:color w:val="000000"/>
          <w:sz w:val="22"/>
          <w:szCs w:val="22"/>
        </w:rPr>
        <w:t xml:space="preserve"> c</w:t>
      </w:r>
      <w:r w:rsidR="00B86A2B" w:rsidRPr="00046171">
        <w:rPr>
          <w:rFonts w:ascii="Arial Narrow" w:eastAsia="Arial Narrow" w:hAnsi="Arial Narrow" w:cs="Arial Narrow"/>
          <w:color w:val="000000"/>
          <w:sz w:val="22"/>
          <w:szCs w:val="22"/>
        </w:rPr>
        <w:t xml:space="preserve">on las cuales se busca realizar cierre de brechas en algunos aspectos identificados dentro de las políticas de MIPG (Política de Integridad, Racionalización de </w:t>
      </w:r>
      <w:r w:rsidR="00B86A2B">
        <w:rPr>
          <w:rFonts w:ascii="Arial Narrow" w:eastAsia="Arial Narrow" w:hAnsi="Arial Narrow" w:cs="Arial Narrow"/>
          <w:sz w:val="22"/>
          <w:szCs w:val="22"/>
        </w:rPr>
        <w:t>T</w:t>
      </w:r>
      <w:r w:rsidR="00B86A2B" w:rsidRPr="00046171">
        <w:rPr>
          <w:rFonts w:ascii="Arial Narrow" w:eastAsia="Arial Narrow" w:hAnsi="Arial Narrow" w:cs="Arial Narrow"/>
          <w:sz w:val="22"/>
          <w:szCs w:val="22"/>
        </w:rPr>
        <w:t>rámites</w:t>
      </w:r>
      <w:r w:rsidR="00B86A2B" w:rsidRPr="00046171">
        <w:rPr>
          <w:rFonts w:ascii="Arial Narrow" w:eastAsia="Arial Narrow" w:hAnsi="Arial Narrow" w:cs="Arial Narrow"/>
          <w:color w:val="000000"/>
          <w:sz w:val="22"/>
          <w:szCs w:val="22"/>
        </w:rPr>
        <w:t xml:space="preserve">, Servicio al </w:t>
      </w:r>
      <w:r w:rsidR="00B86A2B">
        <w:rPr>
          <w:rFonts w:ascii="Arial Narrow" w:eastAsia="Arial Narrow" w:hAnsi="Arial Narrow" w:cs="Arial Narrow"/>
          <w:color w:val="000000"/>
          <w:sz w:val="22"/>
          <w:szCs w:val="22"/>
        </w:rPr>
        <w:t>C</w:t>
      </w:r>
      <w:r w:rsidR="00B86A2B" w:rsidRPr="00046171">
        <w:rPr>
          <w:rFonts w:ascii="Arial Narrow" w:eastAsia="Arial Narrow" w:hAnsi="Arial Narrow" w:cs="Arial Narrow"/>
          <w:color w:val="000000"/>
          <w:sz w:val="22"/>
          <w:szCs w:val="22"/>
        </w:rPr>
        <w:t xml:space="preserve">iudadano, Participación </w:t>
      </w:r>
      <w:r w:rsidR="00B86A2B">
        <w:rPr>
          <w:rFonts w:ascii="Arial Narrow" w:eastAsia="Arial Narrow" w:hAnsi="Arial Narrow" w:cs="Arial Narrow"/>
          <w:color w:val="000000"/>
          <w:sz w:val="22"/>
          <w:szCs w:val="22"/>
        </w:rPr>
        <w:t>C</w:t>
      </w:r>
      <w:r w:rsidR="00B86A2B" w:rsidRPr="00046171">
        <w:rPr>
          <w:rFonts w:ascii="Arial Narrow" w:eastAsia="Arial Narrow" w:hAnsi="Arial Narrow" w:cs="Arial Narrow"/>
          <w:color w:val="000000"/>
          <w:sz w:val="22"/>
          <w:szCs w:val="22"/>
        </w:rPr>
        <w:t>iudadana)</w:t>
      </w:r>
    </w:p>
    <w:p w14:paraId="4371BC24" w14:textId="77777777" w:rsidR="00B80C48" w:rsidRPr="00046171" w:rsidRDefault="00B80C48">
      <w:pPr>
        <w:ind w:right="49"/>
        <w:jc w:val="both"/>
        <w:rPr>
          <w:rFonts w:ascii="Arial Narrow" w:eastAsia="Arial Narrow" w:hAnsi="Arial Narrow" w:cs="Arial Narrow"/>
          <w:color w:val="000000"/>
          <w:sz w:val="22"/>
          <w:szCs w:val="22"/>
        </w:rPr>
      </w:pPr>
    </w:p>
    <w:p w14:paraId="7D4B8452" w14:textId="2CC8FCEF"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1. Estrategia de </w:t>
      </w:r>
      <w:r w:rsidR="00B86A2B">
        <w:rPr>
          <w:rFonts w:ascii="Arial Narrow" w:eastAsia="Arial Narrow" w:hAnsi="Arial Narrow" w:cs="Arial Narrow"/>
          <w:color w:val="000000"/>
          <w:sz w:val="22"/>
          <w:szCs w:val="22"/>
        </w:rPr>
        <w:t>s</w:t>
      </w:r>
      <w:r w:rsidRPr="00046171">
        <w:rPr>
          <w:rFonts w:ascii="Arial Narrow" w:eastAsia="Arial Narrow" w:hAnsi="Arial Narrow" w:cs="Arial Narrow"/>
          <w:color w:val="000000"/>
          <w:sz w:val="22"/>
          <w:szCs w:val="22"/>
        </w:rPr>
        <w:t>ervicio</w:t>
      </w:r>
    </w:p>
    <w:p w14:paraId="5520366C" w14:textId="11EEED10"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2. Caracterización de </w:t>
      </w:r>
      <w:r w:rsidR="00B86A2B">
        <w:rPr>
          <w:rFonts w:ascii="Arial Narrow" w:eastAsia="Arial Narrow" w:hAnsi="Arial Narrow" w:cs="Arial Narrow"/>
          <w:color w:val="000000"/>
          <w:sz w:val="22"/>
          <w:szCs w:val="22"/>
        </w:rPr>
        <w:t>u</w:t>
      </w:r>
      <w:r w:rsidRPr="00046171">
        <w:rPr>
          <w:rFonts w:ascii="Arial Narrow" w:eastAsia="Arial Narrow" w:hAnsi="Arial Narrow" w:cs="Arial Narrow"/>
          <w:color w:val="000000"/>
          <w:sz w:val="22"/>
          <w:szCs w:val="22"/>
        </w:rPr>
        <w:t>suarios</w:t>
      </w:r>
    </w:p>
    <w:p w14:paraId="4FD4B828" w14:textId="77777777" w:rsidR="00B80C48" w:rsidRPr="00046171" w:rsidRDefault="00000000">
      <w:pPr>
        <w:ind w:right="49"/>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3. Experimentos sociales</w:t>
      </w:r>
    </w:p>
    <w:p w14:paraId="2EA9B817" w14:textId="77777777" w:rsidR="00B80C48" w:rsidRPr="00046171" w:rsidRDefault="00B80C48">
      <w:pPr>
        <w:ind w:right="49"/>
        <w:jc w:val="both"/>
        <w:rPr>
          <w:rFonts w:ascii="Arial Narrow" w:eastAsia="Arial Narrow" w:hAnsi="Arial Narrow" w:cs="Arial Narrow"/>
          <w:color w:val="000000"/>
          <w:sz w:val="22"/>
          <w:szCs w:val="22"/>
        </w:rPr>
      </w:pPr>
    </w:p>
    <w:p w14:paraId="400810DD" w14:textId="29580776" w:rsidR="00B80C48" w:rsidRPr="00046171" w:rsidRDefault="00B86A2B">
      <w:pPr>
        <w:ind w:right="49"/>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w:t>
      </w:r>
      <w:r w:rsidRPr="00046171">
        <w:rPr>
          <w:rFonts w:ascii="Arial Narrow" w:eastAsia="Arial Narrow" w:hAnsi="Arial Narrow" w:cs="Arial Narrow"/>
          <w:color w:val="000000"/>
          <w:sz w:val="22"/>
          <w:szCs w:val="22"/>
        </w:rPr>
        <w:t xml:space="preserve">entro de las actividades que se encuentran inmersas </w:t>
      </w:r>
      <w:r>
        <w:rPr>
          <w:rFonts w:ascii="Arial Narrow" w:eastAsia="Arial Narrow" w:hAnsi="Arial Narrow" w:cs="Arial Narrow"/>
          <w:color w:val="000000"/>
          <w:sz w:val="22"/>
          <w:szCs w:val="22"/>
        </w:rPr>
        <w:t>en</w:t>
      </w:r>
      <w:r w:rsidRPr="00046171">
        <w:rPr>
          <w:rFonts w:ascii="Arial Narrow" w:eastAsia="Arial Narrow" w:hAnsi="Arial Narrow" w:cs="Arial Narrow"/>
          <w:color w:val="000000"/>
          <w:sz w:val="22"/>
          <w:szCs w:val="22"/>
        </w:rPr>
        <w:t xml:space="preserve"> estas estrategias se cuenta con un plan de trabajo que busca fortalecer y mejorar aspectos de satisfacción y percepción en la entidad, igualmente se busca tener un enfoque en los riesgos de corrupción asociado a </w:t>
      </w:r>
      <w:r w:rsidRPr="00046171">
        <w:rPr>
          <w:rFonts w:ascii="Arial Narrow" w:eastAsia="Arial Narrow" w:hAnsi="Arial Narrow" w:cs="Arial Narrow"/>
          <w:sz w:val="22"/>
          <w:szCs w:val="22"/>
        </w:rPr>
        <w:t>trámites</w:t>
      </w:r>
      <w:r w:rsidRPr="00046171">
        <w:rPr>
          <w:rFonts w:ascii="Arial Narrow" w:eastAsia="Arial Narrow" w:hAnsi="Arial Narrow" w:cs="Arial Narrow"/>
          <w:color w:val="000000"/>
          <w:sz w:val="22"/>
          <w:szCs w:val="22"/>
        </w:rPr>
        <w:t xml:space="preserve">. El programa de Transparencia y Ética de lo público para la vigencia 2024 se </w:t>
      </w:r>
      <w:r w:rsidRPr="00046171">
        <w:rPr>
          <w:rFonts w:ascii="Arial Narrow" w:eastAsia="Arial Narrow" w:hAnsi="Arial Narrow" w:cs="Arial Narrow"/>
          <w:sz w:val="22"/>
          <w:szCs w:val="22"/>
        </w:rPr>
        <w:t>convierte en uno</w:t>
      </w:r>
      <w:r w:rsidRPr="00046171">
        <w:rPr>
          <w:rFonts w:ascii="Arial Narrow" w:eastAsia="Arial Narrow" w:hAnsi="Arial Narrow" w:cs="Arial Narrow"/>
          <w:color w:val="000000"/>
          <w:sz w:val="22"/>
          <w:szCs w:val="22"/>
        </w:rPr>
        <w:t xml:space="preserve"> de los documentos estratégicos para lograr medir y realizar seguimiento a alertas y aspectos ya priorizados. </w:t>
      </w:r>
    </w:p>
    <w:p w14:paraId="107BC535" w14:textId="77777777" w:rsidR="00B80C48" w:rsidRPr="00046171" w:rsidRDefault="00B80C48">
      <w:pPr>
        <w:ind w:right="49"/>
        <w:jc w:val="both"/>
        <w:rPr>
          <w:rFonts w:ascii="Arial Narrow" w:eastAsia="Arial Narrow" w:hAnsi="Arial Narrow" w:cs="Arial Narrow"/>
          <w:color w:val="000000"/>
          <w:sz w:val="22"/>
          <w:szCs w:val="22"/>
        </w:rPr>
      </w:pPr>
    </w:p>
    <w:p w14:paraId="77492A56" w14:textId="77777777" w:rsidR="00B80C48" w:rsidRPr="00046171" w:rsidRDefault="00B80C48">
      <w:pPr>
        <w:ind w:right="49"/>
        <w:jc w:val="both"/>
        <w:rPr>
          <w:rFonts w:ascii="Arial Narrow" w:eastAsia="Arial Narrow" w:hAnsi="Arial Narrow" w:cs="Arial Narrow"/>
          <w:color w:val="000000"/>
          <w:sz w:val="22"/>
          <w:szCs w:val="22"/>
        </w:rPr>
      </w:pPr>
    </w:p>
    <w:p w14:paraId="4CEA2C43" w14:textId="77777777" w:rsidR="00B80C48" w:rsidRPr="00046171" w:rsidRDefault="00B80C48">
      <w:pPr>
        <w:ind w:right="49"/>
        <w:rPr>
          <w:rFonts w:ascii="Arial Narrow" w:eastAsia="Arial Narrow" w:hAnsi="Arial Narrow" w:cs="Arial Narrow"/>
          <w:color w:val="000000"/>
          <w:sz w:val="22"/>
          <w:szCs w:val="22"/>
        </w:rPr>
      </w:pPr>
    </w:p>
    <w:p w14:paraId="746C812C" w14:textId="6B61C5D2" w:rsidR="00B80C48" w:rsidRDefault="00000000" w:rsidP="00046171">
      <w:pPr>
        <w:pStyle w:val="Ttulo1"/>
        <w:numPr>
          <w:ilvl w:val="0"/>
          <w:numId w:val="7"/>
        </w:numPr>
        <w:rPr>
          <w:rFonts w:ascii="Arial Narrow" w:eastAsia="Arial Narrow" w:hAnsi="Arial Narrow" w:cs="Arial Narrow"/>
          <w:color w:val="000000"/>
          <w:sz w:val="22"/>
          <w:szCs w:val="22"/>
          <w:lang w:val="es-CO"/>
        </w:rPr>
      </w:pPr>
      <w:bookmarkStart w:id="1" w:name="_Toc167900515"/>
      <w:r w:rsidRPr="00046171">
        <w:rPr>
          <w:rFonts w:ascii="Arial Narrow" w:eastAsia="Arial Narrow" w:hAnsi="Arial Narrow" w:cs="Arial Narrow"/>
          <w:color w:val="000000"/>
          <w:sz w:val="22"/>
          <w:szCs w:val="22"/>
          <w:lang w:val="es-CO"/>
        </w:rPr>
        <w:t>OBJETIVO</w:t>
      </w:r>
      <w:bookmarkEnd w:id="1"/>
    </w:p>
    <w:p w14:paraId="65E5C16C" w14:textId="77777777" w:rsidR="00046171" w:rsidRPr="00046171" w:rsidRDefault="00046171" w:rsidP="00046171">
      <w:pPr>
        <w:rPr>
          <w:rFonts w:eastAsia="Arial Narrow"/>
        </w:rPr>
      </w:pPr>
    </w:p>
    <w:p w14:paraId="34BAAEA4" w14:textId="77777777" w:rsidR="00B80C48" w:rsidRPr="00046171" w:rsidRDefault="00000000">
      <w:pPr>
        <w:jc w:val="both"/>
        <w:rPr>
          <w:rFonts w:ascii="Arial Narrow" w:eastAsia="Arial Narrow" w:hAnsi="Arial Narrow" w:cs="Arial Narrow"/>
          <w:sz w:val="22"/>
          <w:szCs w:val="22"/>
        </w:rPr>
      </w:pPr>
      <w:r w:rsidRPr="00046171">
        <w:rPr>
          <w:rFonts w:ascii="Arial Narrow" w:eastAsia="Arial Narrow" w:hAnsi="Arial Narrow" w:cs="Arial Narrow"/>
          <w:sz w:val="23"/>
          <w:szCs w:val="23"/>
          <w:highlight w:val="white"/>
        </w:rPr>
        <w:t>Promover la política de transparencia en el ejercicio de las funciones del Ministerio de Ciencia, Tecnología e Innovación, teniendo como marco la prevención de los actos de corrupción, la debida diligencia en la mitigación del riesgo y en la racionalización de trámites, la mejora de los canales de servicio al ciudadano, la garantía de espacios de participación y rendición de cuentas, la publicidad de la información de interés general en lenguaje claro,  así como iniciativas adicionales que aportan a la cultura de la integridad.</w:t>
      </w:r>
    </w:p>
    <w:p w14:paraId="78CA99A3" w14:textId="77777777" w:rsidR="00B80C48" w:rsidRPr="00046171" w:rsidRDefault="00B80C48">
      <w:pPr>
        <w:jc w:val="both"/>
        <w:rPr>
          <w:rFonts w:ascii="Arial Narrow" w:eastAsia="Arial Narrow" w:hAnsi="Arial Narrow" w:cs="Arial Narrow"/>
          <w:color w:val="00B0F0"/>
          <w:sz w:val="22"/>
          <w:szCs w:val="22"/>
        </w:rPr>
      </w:pPr>
    </w:p>
    <w:p w14:paraId="0F74F26C" w14:textId="4AEADD09" w:rsidR="00B80C48" w:rsidRPr="00046171" w:rsidRDefault="00000000" w:rsidP="00046171">
      <w:pPr>
        <w:pStyle w:val="Ttulo1"/>
        <w:numPr>
          <w:ilvl w:val="0"/>
          <w:numId w:val="7"/>
        </w:numPr>
        <w:rPr>
          <w:rFonts w:ascii="Arial Narrow" w:eastAsia="Arial Narrow" w:hAnsi="Arial Narrow" w:cs="Arial Narrow"/>
          <w:color w:val="000000"/>
          <w:sz w:val="22"/>
          <w:szCs w:val="22"/>
          <w:lang w:val="es-CO"/>
        </w:rPr>
      </w:pPr>
      <w:bookmarkStart w:id="2" w:name="_Toc167900516"/>
      <w:r w:rsidRPr="00046171">
        <w:rPr>
          <w:rFonts w:ascii="Arial Narrow" w:eastAsia="Arial Narrow" w:hAnsi="Arial Narrow" w:cs="Arial Narrow"/>
          <w:color w:val="000000"/>
          <w:sz w:val="22"/>
          <w:szCs w:val="22"/>
          <w:lang w:val="es-CO"/>
        </w:rPr>
        <w:t>ALCANCE</w:t>
      </w:r>
      <w:bookmarkEnd w:id="2"/>
    </w:p>
    <w:p w14:paraId="1484E032" w14:textId="77777777" w:rsidR="00B80C48" w:rsidRPr="00046171" w:rsidRDefault="00B80C48">
      <w:pPr>
        <w:rPr>
          <w:rFonts w:ascii="Arial Narrow" w:eastAsia="Arial Narrow" w:hAnsi="Arial Narrow" w:cs="Arial Narrow"/>
          <w:color w:val="0070C0"/>
          <w:sz w:val="22"/>
          <w:szCs w:val="22"/>
        </w:rPr>
      </w:pPr>
    </w:p>
    <w:p w14:paraId="4899922A" w14:textId="77777777" w:rsidR="00B80C48" w:rsidRPr="00046171" w:rsidRDefault="00000000">
      <w:pPr>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El Programa de Transparencia y Ética en el Sector Público del Ministerio de Ciencia, Tecnología e Innovación aplica para todas las dependencias, funcionarios y colaboradores que prestan sus servicios en el Ministerio, frente al desarrollo y ejecución de sus funciones, así como el cumplimiento a la normatividad aplicable, con el fin de que los resultados alcanzados generan valor a la ciudadanía y en general a todas las partes interesadas.</w:t>
      </w:r>
    </w:p>
    <w:p w14:paraId="46893158" w14:textId="77777777" w:rsidR="00B80C48" w:rsidRPr="00046171" w:rsidRDefault="00B80C48">
      <w:pPr>
        <w:jc w:val="both"/>
        <w:rPr>
          <w:rFonts w:ascii="Arial Narrow" w:eastAsia="Arial Narrow" w:hAnsi="Arial Narrow" w:cs="Arial Narrow"/>
          <w:color w:val="3333FF"/>
          <w:sz w:val="22"/>
          <w:szCs w:val="22"/>
        </w:rPr>
      </w:pPr>
    </w:p>
    <w:p w14:paraId="1836DFE0" w14:textId="77777777" w:rsidR="00B80C48" w:rsidRPr="00046171" w:rsidRDefault="00000000" w:rsidP="00046171">
      <w:pPr>
        <w:pStyle w:val="Ttulo1"/>
        <w:numPr>
          <w:ilvl w:val="0"/>
          <w:numId w:val="7"/>
        </w:numPr>
        <w:rPr>
          <w:rFonts w:ascii="Arial Narrow" w:eastAsia="Arial Narrow" w:hAnsi="Arial Narrow" w:cs="Arial Narrow"/>
          <w:color w:val="000000"/>
          <w:sz w:val="22"/>
          <w:szCs w:val="22"/>
          <w:lang w:val="es-CO"/>
        </w:rPr>
      </w:pPr>
      <w:bookmarkStart w:id="3" w:name="_Toc167900517"/>
      <w:r w:rsidRPr="00046171">
        <w:rPr>
          <w:rFonts w:ascii="Arial Narrow" w:eastAsia="Arial Narrow" w:hAnsi="Arial Narrow" w:cs="Arial Narrow"/>
          <w:color w:val="000000"/>
          <w:sz w:val="22"/>
          <w:szCs w:val="22"/>
          <w:lang w:val="es-CO"/>
        </w:rPr>
        <w:t>MARCO LEGAL</w:t>
      </w:r>
      <w:bookmarkEnd w:id="3"/>
    </w:p>
    <w:p w14:paraId="0C37653A" w14:textId="77777777" w:rsidR="00B80C48" w:rsidRPr="00046171" w:rsidRDefault="00B80C48"/>
    <w:p w14:paraId="4433152C" w14:textId="77777777" w:rsidR="00B80C48" w:rsidRPr="00046171" w:rsidRDefault="00B80C48"/>
    <w:p w14:paraId="76C00E2D"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Ley 1474 de 2011 - Ley para fortalecer los mecanismos de prevención, investigación y sanción de actos de corrupción y la efectividad del control de la gestión pública.</w:t>
      </w:r>
    </w:p>
    <w:p w14:paraId="40ECC258" w14:textId="77777777" w:rsidR="00B80C48" w:rsidRPr="00046171" w:rsidRDefault="00B80C48">
      <w:pPr>
        <w:jc w:val="both"/>
        <w:rPr>
          <w:rFonts w:ascii="Arial Narrow" w:eastAsia="Arial Narrow" w:hAnsi="Arial Narrow" w:cs="Arial Narrow"/>
          <w:color w:val="000000"/>
          <w:sz w:val="22"/>
          <w:szCs w:val="22"/>
        </w:rPr>
      </w:pPr>
    </w:p>
    <w:p w14:paraId="55E87652"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Ley 1712 de 2014 – Ley de Transparencia y Acceso a la Información Pública.</w:t>
      </w:r>
    </w:p>
    <w:p w14:paraId="52100526" w14:textId="77777777" w:rsidR="00B80C48" w:rsidRPr="00046171" w:rsidRDefault="00B80C48">
      <w:pPr>
        <w:jc w:val="both"/>
        <w:rPr>
          <w:rFonts w:ascii="Arial Narrow" w:eastAsia="Arial Narrow" w:hAnsi="Arial Narrow" w:cs="Arial Narrow"/>
          <w:color w:val="000000"/>
          <w:sz w:val="22"/>
          <w:szCs w:val="22"/>
        </w:rPr>
      </w:pPr>
    </w:p>
    <w:p w14:paraId="4BA26915"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Ley 1757de 2015 - por la cual se dictan disposiciones en materia de promoción y protección del derecho a la participación democrática.</w:t>
      </w:r>
    </w:p>
    <w:p w14:paraId="30A62225" w14:textId="77777777" w:rsidR="00B80C48" w:rsidRPr="00046171" w:rsidRDefault="00B80C48">
      <w:pPr>
        <w:widowControl w:val="0"/>
        <w:pBdr>
          <w:top w:val="nil"/>
          <w:left w:val="nil"/>
          <w:bottom w:val="nil"/>
          <w:right w:val="nil"/>
          <w:between w:val="nil"/>
        </w:pBdr>
        <w:spacing w:before="40"/>
        <w:ind w:left="720"/>
        <w:jc w:val="both"/>
        <w:rPr>
          <w:rFonts w:ascii="Arial Narrow" w:eastAsia="Arial Narrow" w:hAnsi="Arial Narrow" w:cs="Arial Narrow"/>
          <w:sz w:val="22"/>
          <w:szCs w:val="22"/>
        </w:rPr>
      </w:pPr>
    </w:p>
    <w:p w14:paraId="7078C546"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sz w:val="22"/>
          <w:szCs w:val="22"/>
          <w:lang w:val="es-CO"/>
        </w:rPr>
      </w:pPr>
      <w:r w:rsidRPr="00A94912">
        <w:rPr>
          <w:rFonts w:ascii="Arial Narrow" w:eastAsia="Arial Narrow" w:hAnsi="Arial Narrow" w:cs="Arial Narrow"/>
          <w:sz w:val="22"/>
          <w:szCs w:val="22"/>
          <w:lang w:val="es-CO"/>
        </w:rPr>
        <w:t>Ley 2294 de 2023 (Plan Nacional de Desarrollo) y su artículo 200 sobre la estrategia Nacional de lucha contra la corrupción.</w:t>
      </w:r>
    </w:p>
    <w:p w14:paraId="6434F47B" w14:textId="77777777" w:rsidR="00B80C48" w:rsidRPr="00046171" w:rsidRDefault="00B80C48">
      <w:pPr>
        <w:widowControl w:val="0"/>
        <w:pBdr>
          <w:top w:val="nil"/>
          <w:left w:val="nil"/>
          <w:bottom w:val="nil"/>
          <w:right w:val="nil"/>
          <w:between w:val="nil"/>
        </w:pBdr>
        <w:ind w:left="720"/>
        <w:jc w:val="both"/>
        <w:rPr>
          <w:rFonts w:ascii="Arial Narrow" w:eastAsia="Arial Narrow" w:hAnsi="Arial Narrow" w:cs="Arial Narrow"/>
          <w:color w:val="000000"/>
          <w:sz w:val="22"/>
          <w:szCs w:val="22"/>
        </w:rPr>
      </w:pPr>
    </w:p>
    <w:p w14:paraId="5E93FBCE"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Decreto 1081 de 2015 y Decreto 124 de 2016 Decreto Único Reglamentario del Sector de la Presidencia de la República. Arts. 2.1.4.1 y siguientes. Señala como metodología para elaborar la estrategia de lucha contra la corrupción la contenida en el documento “Estrategias para la construcción del Plan Anticorrupción y de Atención al Ciudadano”</w:t>
      </w:r>
    </w:p>
    <w:p w14:paraId="6E3007F7" w14:textId="77777777" w:rsidR="00B80C48" w:rsidRPr="00046171" w:rsidRDefault="00B80C48">
      <w:pPr>
        <w:jc w:val="both"/>
        <w:rPr>
          <w:rFonts w:ascii="Arial Narrow" w:eastAsia="Arial Narrow" w:hAnsi="Arial Narrow" w:cs="Arial Narrow"/>
          <w:color w:val="000000"/>
          <w:sz w:val="22"/>
          <w:szCs w:val="22"/>
        </w:rPr>
      </w:pPr>
    </w:p>
    <w:p w14:paraId="43AE91C8"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Ley 2195 de 2022 - “Por medio de la cual se adoptan medidas en materia de Transparencia, Prevención y Lucha contra la Corrupción”; articulo 31, en la cual se describe cómo se debe diseñar el Programa de Transparencia y Ética Pública (las entidades nacionales tienen un año para realizar la implementación).</w:t>
      </w:r>
    </w:p>
    <w:p w14:paraId="1B1B73A9" w14:textId="77777777" w:rsidR="00B80C48" w:rsidRPr="00046171" w:rsidRDefault="00B80C48">
      <w:pPr>
        <w:widowControl w:val="0"/>
        <w:pBdr>
          <w:top w:val="nil"/>
          <w:left w:val="nil"/>
          <w:bottom w:val="nil"/>
          <w:right w:val="nil"/>
          <w:between w:val="nil"/>
        </w:pBdr>
        <w:ind w:left="720"/>
        <w:jc w:val="both"/>
        <w:rPr>
          <w:rFonts w:ascii="Arial Narrow" w:eastAsia="Arial Narrow" w:hAnsi="Arial Narrow" w:cs="Arial Narrow"/>
          <w:color w:val="000000"/>
          <w:sz w:val="22"/>
          <w:szCs w:val="22"/>
        </w:rPr>
      </w:pPr>
    </w:p>
    <w:p w14:paraId="0730D13F"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Ley 2013 de 2019 - por medio del cual se busca garantizar el cumplimiento de los principios de transparencia y publicidad mediante la publicación de las declaraciones de bienes, renta y el registro de los conflictos de interés.</w:t>
      </w:r>
    </w:p>
    <w:p w14:paraId="76D80FDC" w14:textId="77777777" w:rsidR="00B80C48" w:rsidRPr="00046171" w:rsidRDefault="00B80C48">
      <w:pPr>
        <w:widowControl w:val="0"/>
        <w:pBdr>
          <w:top w:val="nil"/>
          <w:left w:val="nil"/>
          <w:bottom w:val="nil"/>
          <w:right w:val="nil"/>
          <w:between w:val="nil"/>
        </w:pBdr>
        <w:ind w:left="360"/>
        <w:jc w:val="both"/>
        <w:rPr>
          <w:rFonts w:ascii="Arial Narrow" w:eastAsia="Arial Narrow" w:hAnsi="Arial Narrow" w:cs="Arial Narrow"/>
          <w:color w:val="000000"/>
          <w:sz w:val="22"/>
          <w:szCs w:val="22"/>
        </w:rPr>
      </w:pPr>
    </w:p>
    <w:p w14:paraId="59E5710B"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Guía para la administración del Riesgo el diseño de controles en entidades públicas Versión 6 2022 - Departamento Administrativo de la Función Pública.</w:t>
      </w:r>
    </w:p>
    <w:p w14:paraId="522E923B" w14:textId="77777777" w:rsidR="00B80C48" w:rsidRPr="00046171" w:rsidRDefault="00B80C48">
      <w:pPr>
        <w:jc w:val="both"/>
        <w:rPr>
          <w:rFonts w:ascii="Arial Narrow" w:eastAsia="Arial Narrow" w:hAnsi="Arial Narrow" w:cs="Arial Narrow"/>
          <w:color w:val="000000"/>
          <w:sz w:val="22"/>
          <w:szCs w:val="22"/>
        </w:rPr>
      </w:pPr>
    </w:p>
    <w:p w14:paraId="5FACB61A" w14:textId="77777777" w:rsidR="00B80C48" w:rsidRPr="00A94912" w:rsidRDefault="00000000" w:rsidP="00046171">
      <w:pPr>
        <w:pStyle w:val="Prrafodelista"/>
        <w:numPr>
          <w:ilvl w:val="0"/>
          <w:numId w:val="9"/>
        </w:numPr>
        <w:pBdr>
          <w:top w:val="nil"/>
          <w:left w:val="nil"/>
          <w:bottom w:val="nil"/>
          <w:right w:val="nil"/>
          <w:between w:val="nil"/>
        </w:pBdr>
        <w:rPr>
          <w:rFonts w:ascii="Arial Narrow" w:eastAsia="Arial Narrow" w:hAnsi="Arial Narrow" w:cs="Arial Narrow"/>
          <w:color w:val="000000"/>
          <w:sz w:val="22"/>
          <w:szCs w:val="22"/>
          <w:lang w:val="es-CO"/>
        </w:rPr>
      </w:pPr>
      <w:r w:rsidRPr="00A94912">
        <w:rPr>
          <w:rFonts w:ascii="Arial Narrow" w:eastAsia="Arial Narrow" w:hAnsi="Arial Narrow" w:cs="Arial Narrow"/>
          <w:color w:val="000000"/>
          <w:sz w:val="22"/>
          <w:szCs w:val="22"/>
          <w:lang w:val="es-CO"/>
        </w:rPr>
        <w:t>Modelo Integrado de Planeación y Gestión (MIPG) - Dimensión Gestión con Valores para Resultados.</w:t>
      </w:r>
    </w:p>
    <w:p w14:paraId="1471E26C" w14:textId="77777777" w:rsidR="000F0ED6" w:rsidRPr="00A94912" w:rsidRDefault="000F0ED6" w:rsidP="000F0ED6">
      <w:pPr>
        <w:pStyle w:val="Prrafodelista"/>
        <w:rPr>
          <w:rFonts w:ascii="Arial Narrow" w:eastAsia="Arial Narrow" w:hAnsi="Arial Narrow" w:cs="Arial Narrow"/>
          <w:color w:val="000000"/>
          <w:sz w:val="22"/>
          <w:szCs w:val="22"/>
          <w:lang w:val="es-CO"/>
        </w:rPr>
      </w:pPr>
    </w:p>
    <w:p w14:paraId="4B72F6C6" w14:textId="77777777" w:rsidR="000F0ED6" w:rsidRPr="00A94912" w:rsidRDefault="000F0ED6" w:rsidP="000F0ED6">
      <w:pPr>
        <w:pStyle w:val="Prrafodelista"/>
        <w:pBdr>
          <w:top w:val="nil"/>
          <w:left w:val="nil"/>
          <w:bottom w:val="nil"/>
          <w:right w:val="nil"/>
          <w:between w:val="nil"/>
        </w:pBdr>
        <w:rPr>
          <w:rFonts w:ascii="Arial Narrow" w:eastAsia="Arial Narrow" w:hAnsi="Arial Narrow" w:cs="Arial Narrow"/>
          <w:color w:val="000000"/>
          <w:sz w:val="22"/>
          <w:szCs w:val="22"/>
          <w:lang w:val="es-CO"/>
        </w:rPr>
      </w:pPr>
    </w:p>
    <w:p w14:paraId="7FD2E705" w14:textId="77777777" w:rsidR="00B80C48" w:rsidRPr="00046171" w:rsidRDefault="00B80C48">
      <w:pPr>
        <w:widowControl w:val="0"/>
        <w:pBdr>
          <w:top w:val="nil"/>
          <w:left w:val="nil"/>
          <w:bottom w:val="nil"/>
          <w:right w:val="nil"/>
          <w:between w:val="nil"/>
        </w:pBdr>
        <w:ind w:left="720"/>
        <w:jc w:val="both"/>
        <w:rPr>
          <w:rFonts w:ascii="Arial Narrow" w:eastAsia="Arial Narrow" w:hAnsi="Arial Narrow" w:cs="Arial Narrow"/>
          <w:color w:val="000000"/>
          <w:sz w:val="22"/>
          <w:szCs w:val="22"/>
        </w:rPr>
      </w:pPr>
    </w:p>
    <w:p w14:paraId="58F5BA61" w14:textId="70115DC6" w:rsidR="00B80C48" w:rsidRPr="00046171" w:rsidRDefault="00000000" w:rsidP="00046171">
      <w:pPr>
        <w:pStyle w:val="Ttulo1"/>
        <w:numPr>
          <w:ilvl w:val="0"/>
          <w:numId w:val="8"/>
        </w:numPr>
        <w:rPr>
          <w:rFonts w:ascii="Arial Narrow" w:eastAsia="Arial Narrow" w:hAnsi="Arial Narrow" w:cs="Arial Narrow"/>
          <w:b w:val="0"/>
          <w:color w:val="000000"/>
          <w:sz w:val="22"/>
          <w:szCs w:val="22"/>
          <w:lang w:val="es-CO"/>
        </w:rPr>
      </w:pPr>
      <w:bookmarkStart w:id="4" w:name="_Toc167900518"/>
      <w:r w:rsidRPr="00046171">
        <w:rPr>
          <w:rFonts w:ascii="Arial Narrow" w:eastAsia="Arial Narrow" w:hAnsi="Arial Narrow" w:cs="Arial Narrow"/>
          <w:color w:val="000000"/>
          <w:sz w:val="22"/>
          <w:szCs w:val="22"/>
          <w:lang w:val="es-CO"/>
        </w:rPr>
        <w:t>COMPONENTES DEL PROGRAMA DE TRANSPARENCIA Y ÉTICA EN EL SECTOR PÚBLICO</w:t>
      </w:r>
      <w:bookmarkEnd w:id="4"/>
    </w:p>
    <w:p w14:paraId="65FBF5F9" w14:textId="77777777" w:rsidR="00B80C48" w:rsidRPr="00046171" w:rsidRDefault="00B80C48">
      <w:pPr>
        <w:rPr>
          <w:rFonts w:ascii="Arial Narrow" w:eastAsia="Arial Narrow" w:hAnsi="Arial Narrow" w:cs="Arial Narrow"/>
          <w:b/>
          <w:color w:val="000000"/>
          <w:sz w:val="22"/>
          <w:szCs w:val="22"/>
        </w:rPr>
      </w:pPr>
    </w:p>
    <w:p w14:paraId="0E185064" w14:textId="77777777" w:rsidR="00B80C48" w:rsidRPr="00046171" w:rsidRDefault="00000000">
      <w:pPr>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El presente programa se desarrollará durante el año 2024 y tendrá las siguientes actividades a desarrollar en sus cinco (05) componentes: </w:t>
      </w:r>
    </w:p>
    <w:p w14:paraId="55D0B444" w14:textId="77777777" w:rsidR="00B80C48" w:rsidRPr="00046171" w:rsidRDefault="00B80C48">
      <w:pPr>
        <w:rPr>
          <w:rFonts w:ascii="Arial Narrow" w:eastAsia="Arial Narrow" w:hAnsi="Arial Narrow" w:cs="Arial Narrow"/>
          <w:b/>
          <w:color w:val="000000"/>
          <w:sz w:val="22"/>
          <w:szCs w:val="22"/>
        </w:rPr>
      </w:pPr>
    </w:p>
    <w:p w14:paraId="42A0676D" w14:textId="77777777" w:rsidR="00B80C48" w:rsidRPr="00046171" w:rsidRDefault="00B80C48">
      <w:pPr>
        <w:rPr>
          <w:rFonts w:ascii="Arial Narrow" w:eastAsia="Arial Narrow" w:hAnsi="Arial Narrow" w:cs="Arial Narrow"/>
          <w:b/>
          <w:color w:val="000000"/>
          <w:sz w:val="22"/>
          <w:szCs w:val="22"/>
        </w:rPr>
      </w:pPr>
    </w:p>
    <w:p w14:paraId="1EAC8875" w14:textId="77777777" w:rsidR="00B80C48" w:rsidRPr="00046171" w:rsidRDefault="00000000">
      <w:pPr>
        <w:widowControl w:val="0"/>
        <w:numPr>
          <w:ilvl w:val="0"/>
          <w:numId w:val="5"/>
        </w:numPr>
        <w:pBdr>
          <w:top w:val="nil"/>
          <w:left w:val="nil"/>
          <w:bottom w:val="nil"/>
          <w:right w:val="nil"/>
          <w:between w:val="nil"/>
        </w:pBdr>
        <w:spacing w:before="40" w:after="40"/>
        <w:jc w:val="both"/>
        <w:rPr>
          <w:rFonts w:ascii="Arial Narrow" w:eastAsia="Arial Narrow" w:hAnsi="Arial Narrow" w:cs="Arial Narrow"/>
          <w:b/>
          <w:color w:val="000000"/>
          <w:sz w:val="22"/>
          <w:szCs w:val="22"/>
        </w:rPr>
      </w:pPr>
      <w:r w:rsidRPr="00046171">
        <w:rPr>
          <w:rFonts w:ascii="Arial Narrow" w:eastAsia="Arial Narrow" w:hAnsi="Arial Narrow" w:cs="Arial Narrow"/>
          <w:b/>
          <w:color w:val="000000"/>
          <w:sz w:val="22"/>
          <w:szCs w:val="22"/>
        </w:rPr>
        <w:t>Diagnóstico de los componentes</w:t>
      </w:r>
    </w:p>
    <w:p w14:paraId="5BFBAB65" w14:textId="77777777" w:rsidR="00B80C48" w:rsidRPr="00046171" w:rsidRDefault="00B80C48">
      <w:pPr>
        <w:rPr>
          <w:rFonts w:ascii="Arial Narrow" w:eastAsia="Arial Narrow" w:hAnsi="Arial Narrow" w:cs="Arial Narrow"/>
          <w:b/>
          <w:color w:val="000000"/>
          <w:sz w:val="22"/>
          <w:szCs w:val="22"/>
        </w:rPr>
      </w:pPr>
    </w:p>
    <w:p w14:paraId="60EB390D" w14:textId="41D848DD" w:rsidR="00B80C48" w:rsidRPr="00046171" w:rsidRDefault="00000000">
      <w:pPr>
        <w:pBdr>
          <w:top w:val="nil"/>
          <w:left w:val="nil"/>
          <w:bottom w:val="nil"/>
          <w:right w:val="nil"/>
          <w:between w:val="nil"/>
        </w:pBdr>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Los resultados de la medición del Programa de Transparencia y Ética en el sector público de la vigencia 2023, permitieron evidenciar las brechas en las cuales es importante revisar las actividades en las cuales es necesario diseñar de manera diferente. El Ministerio de Ciencia Tecnología e Innovación realizó un diagnóstico de las oportunidades de mejora en cada uno de los componentes a partir de la revisión de lineamientos dados a cada política del Modelo Integrado de Planeación y gestión - MIPG, </w:t>
      </w:r>
      <w:r w:rsidRPr="00046171">
        <w:rPr>
          <w:rFonts w:ascii="Arial Narrow" w:eastAsia="Arial Narrow" w:hAnsi="Arial Narrow" w:cs="Arial Narrow"/>
          <w:sz w:val="22"/>
          <w:szCs w:val="22"/>
        </w:rPr>
        <w:t xml:space="preserve">teniendo en cuenta </w:t>
      </w:r>
      <w:r w:rsidRPr="00046171">
        <w:rPr>
          <w:rFonts w:ascii="Arial Narrow" w:eastAsia="Arial Narrow" w:hAnsi="Arial Narrow" w:cs="Arial Narrow"/>
          <w:color w:val="000000"/>
          <w:sz w:val="22"/>
          <w:szCs w:val="22"/>
        </w:rPr>
        <w:t xml:space="preserve">el diálogo con los grupos de valor, la disponibilidad de recursos, lo cual contempla actividades que son necesario incluir en el Programa </w:t>
      </w:r>
      <w:r w:rsidR="00B86A2B">
        <w:rPr>
          <w:rFonts w:ascii="Arial Narrow" w:eastAsia="Arial Narrow" w:hAnsi="Arial Narrow" w:cs="Arial Narrow"/>
          <w:color w:val="000000"/>
          <w:sz w:val="22"/>
          <w:szCs w:val="22"/>
        </w:rPr>
        <w:t>para la vigencia</w:t>
      </w:r>
      <w:r w:rsidRPr="00046171">
        <w:rPr>
          <w:rFonts w:ascii="Arial Narrow" w:eastAsia="Arial Narrow" w:hAnsi="Arial Narrow" w:cs="Arial Narrow"/>
          <w:color w:val="000000"/>
          <w:sz w:val="22"/>
          <w:szCs w:val="22"/>
        </w:rPr>
        <w:t xml:space="preserve"> 2024.</w:t>
      </w:r>
    </w:p>
    <w:p w14:paraId="3AF88F20" w14:textId="77777777" w:rsidR="00B80C48" w:rsidRPr="00046171" w:rsidRDefault="00B80C48">
      <w:pPr>
        <w:pBdr>
          <w:top w:val="nil"/>
          <w:left w:val="nil"/>
          <w:bottom w:val="nil"/>
          <w:right w:val="nil"/>
          <w:between w:val="nil"/>
        </w:pBdr>
        <w:jc w:val="both"/>
        <w:rPr>
          <w:rFonts w:ascii="Arial Narrow" w:eastAsia="Arial Narrow" w:hAnsi="Arial Narrow" w:cs="Arial Narrow"/>
          <w:color w:val="000000"/>
          <w:sz w:val="22"/>
          <w:szCs w:val="22"/>
        </w:rPr>
      </w:pPr>
    </w:p>
    <w:p w14:paraId="67622884" w14:textId="71D1A3BC" w:rsidR="00046171" w:rsidRPr="00046171" w:rsidRDefault="00000000" w:rsidP="00046171">
      <w:pPr>
        <w:pBdr>
          <w:top w:val="nil"/>
          <w:left w:val="nil"/>
          <w:bottom w:val="nil"/>
          <w:right w:val="nil"/>
          <w:between w:val="nil"/>
        </w:pBdr>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 xml:space="preserve">Estas acciones de mejora se materializaron a través de los índices de medición de las políticas de Participación Ciudadana, Servicio a la Ciudadanía, Racionalización de Trámites, Integridad, </w:t>
      </w:r>
      <w:r w:rsidR="00B86A2B">
        <w:rPr>
          <w:rFonts w:ascii="Arial Narrow" w:eastAsia="Arial Narrow" w:hAnsi="Arial Narrow" w:cs="Arial Narrow"/>
          <w:color w:val="000000"/>
          <w:sz w:val="22"/>
          <w:szCs w:val="22"/>
        </w:rPr>
        <w:t>P</w:t>
      </w:r>
      <w:r w:rsidRPr="00046171">
        <w:rPr>
          <w:rFonts w:ascii="Arial Narrow" w:eastAsia="Arial Narrow" w:hAnsi="Arial Narrow" w:cs="Arial Narrow"/>
          <w:color w:val="000000"/>
          <w:sz w:val="22"/>
          <w:szCs w:val="22"/>
        </w:rPr>
        <w:t xml:space="preserve">laneación </w:t>
      </w:r>
      <w:r w:rsidR="00B86A2B">
        <w:rPr>
          <w:rFonts w:ascii="Arial Narrow" w:eastAsia="Arial Narrow" w:hAnsi="Arial Narrow" w:cs="Arial Narrow"/>
          <w:color w:val="000000"/>
          <w:sz w:val="22"/>
          <w:szCs w:val="22"/>
        </w:rPr>
        <w:t>I</w:t>
      </w:r>
      <w:r w:rsidRPr="00046171">
        <w:rPr>
          <w:rFonts w:ascii="Arial Narrow" w:eastAsia="Arial Narrow" w:hAnsi="Arial Narrow" w:cs="Arial Narrow"/>
          <w:color w:val="000000"/>
          <w:sz w:val="22"/>
          <w:szCs w:val="22"/>
        </w:rPr>
        <w:t xml:space="preserve">nstitucional, </w:t>
      </w:r>
      <w:r w:rsidR="00B86A2B">
        <w:rPr>
          <w:rFonts w:ascii="Arial Narrow" w:eastAsia="Arial Narrow" w:hAnsi="Arial Narrow" w:cs="Arial Narrow"/>
          <w:color w:val="000000"/>
          <w:sz w:val="22"/>
          <w:szCs w:val="22"/>
        </w:rPr>
        <w:t>R</w:t>
      </w:r>
      <w:r w:rsidRPr="00046171">
        <w:rPr>
          <w:rFonts w:ascii="Arial Narrow" w:eastAsia="Arial Narrow" w:hAnsi="Arial Narrow" w:cs="Arial Narrow"/>
          <w:color w:val="000000"/>
          <w:sz w:val="22"/>
          <w:szCs w:val="22"/>
        </w:rPr>
        <w:t xml:space="preserve">acionalización de </w:t>
      </w:r>
      <w:r w:rsidR="00B86A2B">
        <w:rPr>
          <w:rFonts w:ascii="Arial Narrow" w:eastAsia="Arial Narrow" w:hAnsi="Arial Narrow" w:cs="Arial Narrow"/>
          <w:color w:val="000000"/>
          <w:sz w:val="22"/>
          <w:szCs w:val="22"/>
        </w:rPr>
        <w:t>T</w:t>
      </w:r>
      <w:r w:rsidRPr="00046171">
        <w:rPr>
          <w:rFonts w:ascii="Arial Narrow" w:eastAsia="Arial Narrow" w:hAnsi="Arial Narrow" w:cs="Arial Narrow"/>
          <w:color w:val="000000"/>
          <w:sz w:val="22"/>
          <w:szCs w:val="22"/>
        </w:rPr>
        <w:t xml:space="preserve">rámites, </w:t>
      </w:r>
      <w:r w:rsidR="00B86A2B">
        <w:rPr>
          <w:rFonts w:ascii="Arial Narrow" w:eastAsia="Arial Narrow" w:hAnsi="Arial Narrow" w:cs="Arial Narrow"/>
          <w:color w:val="000000"/>
          <w:sz w:val="22"/>
          <w:szCs w:val="22"/>
        </w:rPr>
        <w:t>R</w:t>
      </w:r>
      <w:r w:rsidRPr="00046171">
        <w:rPr>
          <w:rFonts w:ascii="Arial Narrow" w:eastAsia="Arial Narrow" w:hAnsi="Arial Narrow" w:cs="Arial Narrow"/>
          <w:color w:val="000000"/>
          <w:sz w:val="22"/>
          <w:szCs w:val="22"/>
        </w:rPr>
        <w:t xml:space="preserve">endición de </w:t>
      </w:r>
      <w:r w:rsidR="00B86A2B">
        <w:rPr>
          <w:rFonts w:ascii="Arial Narrow" w:eastAsia="Arial Narrow" w:hAnsi="Arial Narrow" w:cs="Arial Narrow"/>
          <w:color w:val="000000"/>
          <w:sz w:val="22"/>
          <w:szCs w:val="22"/>
        </w:rPr>
        <w:t>C</w:t>
      </w:r>
      <w:r w:rsidRPr="00046171">
        <w:rPr>
          <w:rFonts w:ascii="Arial Narrow" w:eastAsia="Arial Narrow" w:hAnsi="Arial Narrow" w:cs="Arial Narrow"/>
          <w:color w:val="000000"/>
          <w:sz w:val="22"/>
          <w:szCs w:val="22"/>
        </w:rPr>
        <w:t>uentas y la Política de Transparencia y Acceso a la Información, por lo cual se relacionan con los componentes contemplados en el presente programa y las actividades que se planifican para esta vigencia.</w:t>
      </w:r>
    </w:p>
    <w:p w14:paraId="4EDA84FD" w14:textId="77777777" w:rsidR="00046171" w:rsidRPr="00046171" w:rsidRDefault="00046171" w:rsidP="00046171">
      <w:pPr>
        <w:pBdr>
          <w:top w:val="nil"/>
          <w:left w:val="nil"/>
          <w:bottom w:val="nil"/>
          <w:right w:val="nil"/>
          <w:between w:val="nil"/>
        </w:pBdr>
        <w:jc w:val="both"/>
        <w:rPr>
          <w:rFonts w:ascii="Arial Narrow" w:eastAsia="Arial Narrow" w:hAnsi="Arial Narrow" w:cs="Arial Narrow"/>
          <w:color w:val="000000"/>
          <w:sz w:val="22"/>
          <w:szCs w:val="22"/>
        </w:rPr>
      </w:pPr>
    </w:p>
    <w:p w14:paraId="00E4F844" w14:textId="5808E8D5" w:rsidR="00B80C48" w:rsidRPr="000F0ED6" w:rsidRDefault="00046171" w:rsidP="000727B9">
      <w:pPr>
        <w:pStyle w:val="Ttulo2"/>
        <w:numPr>
          <w:ilvl w:val="0"/>
          <w:numId w:val="5"/>
        </w:numPr>
        <w:rPr>
          <w:rFonts w:ascii="Arial Narrow" w:eastAsia="Arial Narrow" w:hAnsi="Arial Narrow" w:cs="Arial Narrow"/>
          <w:color w:val="000000"/>
          <w:sz w:val="22"/>
          <w:szCs w:val="22"/>
        </w:rPr>
      </w:pPr>
      <w:bookmarkStart w:id="5" w:name="_Toc167900519"/>
      <w:r w:rsidRPr="000F0ED6">
        <w:rPr>
          <w:rFonts w:ascii="Arial Narrow" w:eastAsia="Arial Narrow" w:hAnsi="Arial Narrow" w:cs="Arial Narrow"/>
          <w:i w:val="0"/>
          <w:color w:val="000000"/>
          <w:sz w:val="22"/>
          <w:szCs w:val="22"/>
        </w:rPr>
        <w:t xml:space="preserve">Componente 1: Medidas de </w:t>
      </w:r>
      <w:r w:rsidR="000727B9">
        <w:rPr>
          <w:rFonts w:ascii="Arial Narrow" w:eastAsia="Arial Narrow" w:hAnsi="Arial Narrow" w:cs="Arial Narrow"/>
          <w:i w:val="0"/>
          <w:color w:val="000000"/>
          <w:sz w:val="22"/>
          <w:szCs w:val="22"/>
        </w:rPr>
        <w:t>D</w:t>
      </w:r>
      <w:r w:rsidRPr="000F0ED6">
        <w:rPr>
          <w:rFonts w:ascii="Arial Narrow" w:eastAsia="Arial Narrow" w:hAnsi="Arial Narrow" w:cs="Arial Narrow"/>
          <w:i w:val="0"/>
          <w:color w:val="000000"/>
          <w:sz w:val="22"/>
          <w:szCs w:val="22"/>
        </w:rPr>
        <w:t xml:space="preserve">ebida </w:t>
      </w:r>
      <w:r w:rsidR="000727B9">
        <w:rPr>
          <w:rFonts w:ascii="Arial Narrow" w:eastAsia="Arial Narrow" w:hAnsi="Arial Narrow" w:cs="Arial Narrow"/>
          <w:i w:val="0"/>
          <w:color w:val="000000"/>
          <w:sz w:val="22"/>
          <w:szCs w:val="22"/>
        </w:rPr>
        <w:t>D</w:t>
      </w:r>
      <w:r w:rsidRPr="000F0ED6">
        <w:rPr>
          <w:rFonts w:ascii="Arial Narrow" w:eastAsia="Arial Narrow" w:hAnsi="Arial Narrow" w:cs="Arial Narrow"/>
          <w:i w:val="0"/>
          <w:color w:val="000000"/>
          <w:sz w:val="22"/>
          <w:szCs w:val="22"/>
        </w:rPr>
        <w:t>iligencia en las Entidades del Sector Público y Conflicto de Interés</w:t>
      </w:r>
      <w:bookmarkEnd w:id="5"/>
    </w:p>
    <w:p w14:paraId="6B150ACA" w14:textId="77777777" w:rsidR="00B80C48" w:rsidRPr="00046171" w:rsidRDefault="00B80C48">
      <w:pPr>
        <w:jc w:val="both"/>
        <w:rPr>
          <w:rFonts w:ascii="Arial Narrow" w:eastAsia="Arial Narrow" w:hAnsi="Arial Narrow" w:cs="Arial Narrow"/>
          <w:color w:val="000000"/>
          <w:sz w:val="22"/>
          <w:szCs w:val="22"/>
        </w:rPr>
      </w:pPr>
    </w:p>
    <w:p w14:paraId="214BC92B" w14:textId="6349E92A" w:rsidR="00B80C48" w:rsidRPr="00046171" w:rsidRDefault="00000000">
      <w:pPr>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Las medidas de debida diligencia en el sector público son un conjunto de acciones y procesos destinados a prevenir y detectar riesgos de corrupción, fraude, conflicto de intereses y otras prácticas indebidas en la gestión pública, su objetivo principal es fortalecer la transparencia, la rendición de cuentas y la integridad en el sector público. Por lo anterior, el Ministerio de Ciencia</w:t>
      </w:r>
      <w:r w:rsidR="000727B9">
        <w:rPr>
          <w:rFonts w:ascii="Arial Narrow" w:eastAsia="Arial Narrow" w:hAnsi="Arial Narrow" w:cs="Arial Narrow"/>
          <w:color w:val="000000"/>
          <w:sz w:val="22"/>
          <w:szCs w:val="22"/>
        </w:rPr>
        <w:t>,</w:t>
      </w:r>
      <w:r w:rsidRPr="00046171">
        <w:rPr>
          <w:rFonts w:ascii="Arial Narrow" w:eastAsia="Arial Narrow" w:hAnsi="Arial Narrow" w:cs="Arial Narrow"/>
          <w:color w:val="000000"/>
          <w:sz w:val="22"/>
          <w:szCs w:val="22"/>
        </w:rPr>
        <w:t xml:space="preserve"> </w:t>
      </w:r>
      <w:r w:rsidR="000727B9">
        <w:rPr>
          <w:rFonts w:ascii="Arial Narrow" w:eastAsia="Arial Narrow" w:hAnsi="Arial Narrow" w:cs="Arial Narrow"/>
          <w:color w:val="000000"/>
          <w:sz w:val="22"/>
          <w:szCs w:val="22"/>
        </w:rPr>
        <w:t>T</w:t>
      </w:r>
      <w:r w:rsidRPr="00046171">
        <w:rPr>
          <w:rFonts w:ascii="Arial Narrow" w:eastAsia="Arial Narrow" w:hAnsi="Arial Narrow" w:cs="Arial Narrow"/>
          <w:color w:val="000000"/>
          <w:sz w:val="22"/>
          <w:szCs w:val="22"/>
        </w:rPr>
        <w:t xml:space="preserve">ecnología e </w:t>
      </w:r>
      <w:r w:rsidR="000727B9">
        <w:rPr>
          <w:rFonts w:ascii="Arial Narrow" w:eastAsia="Arial Narrow" w:hAnsi="Arial Narrow" w:cs="Arial Narrow"/>
          <w:color w:val="000000"/>
          <w:sz w:val="22"/>
          <w:szCs w:val="22"/>
        </w:rPr>
        <w:t>I</w:t>
      </w:r>
      <w:r w:rsidRPr="00046171">
        <w:rPr>
          <w:rFonts w:ascii="Arial Narrow" w:eastAsia="Arial Narrow" w:hAnsi="Arial Narrow" w:cs="Arial Narrow"/>
          <w:color w:val="000000"/>
          <w:sz w:val="22"/>
          <w:szCs w:val="22"/>
        </w:rPr>
        <w:t>nnovación formular</w:t>
      </w:r>
      <w:r w:rsidR="000727B9">
        <w:rPr>
          <w:rFonts w:ascii="Arial Narrow" w:eastAsia="Arial Narrow" w:hAnsi="Arial Narrow" w:cs="Arial Narrow"/>
          <w:color w:val="000000"/>
          <w:sz w:val="22"/>
          <w:szCs w:val="22"/>
        </w:rPr>
        <w:t>á</w:t>
      </w:r>
      <w:r w:rsidRPr="00046171">
        <w:rPr>
          <w:rFonts w:ascii="Arial Narrow" w:eastAsia="Arial Narrow" w:hAnsi="Arial Narrow" w:cs="Arial Narrow"/>
          <w:color w:val="000000"/>
          <w:sz w:val="22"/>
          <w:szCs w:val="22"/>
        </w:rPr>
        <w:t xml:space="preserve"> acciones de debida diligencia enfocadas a mejorar la transparencia y confianza en la toma de decisiones, la disminución de errores y contratiempos en el desarrollo de los procesos trabajando de manera más eficiente, con el objetivo </w:t>
      </w:r>
      <w:r w:rsidR="000F0ED6">
        <w:rPr>
          <w:rFonts w:ascii="Arial Narrow" w:eastAsia="Arial Narrow" w:hAnsi="Arial Narrow" w:cs="Arial Narrow"/>
          <w:color w:val="000000"/>
          <w:sz w:val="22"/>
          <w:szCs w:val="22"/>
        </w:rPr>
        <w:t>de</w:t>
      </w:r>
      <w:r w:rsidRPr="00046171">
        <w:rPr>
          <w:rFonts w:ascii="Arial Narrow" w:eastAsia="Arial Narrow" w:hAnsi="Arial Narrow" w:cs="Arial Narrow"/>
          <w:color w:val="000000"/>
          <w:sz w:val="22"/>
          <w:szCs w:val="22"/>
        </w:rPr>
        <w:t xml:space="preserve"> lograr mayor flexibilidad y capacidad de adaptación a cambios inesperados, mitigando los riesgos y ajustando las estrategias sin dificultad. Para lo cual se plantean las siguientes actividades</w:t>
      </w:r>
      <w:r w:rsidR="000F0ED6">
        <w:rPr>
          <w:rFonts w:ascii="Arial Narrow" w:eastAsia="Arial Narrow" w:hAnsi="Arial Narrow" w:cs="Arial Narrow"/>
          <w:color w:val="000000"/>
          <w:sz w:val="22"/>
          <w:szCs w:val="22"/>
        </w:rPr>
        <w:t>:</w:t>
      </w:r>
      <w:r w:rsidRPr="00046171">
        <w:rPr>
          <w:rFonts w:ascii="Arial Narrow" w:eastAsia="Arial Narrow" w:hAnsi="Arial Narrow" w:cs="Arial Narrow"/>
          <w:color w:val="000000"/>
          <w:sz w:val="22"/>
          <w:szCs w:val="22"/>
        </w:rPr>
        <w:t xml:space="preserve"> </w:t>
      </w:r>
    </w:p>
    <w:p w14:paraId="73713748" w14:textId="77777777" w:rsidR="00B80C48" w:rsidRPr="00046171" w:rsidRDefault="00B80C48">
      <w:pPr>
        <w:jc w:val="both"/>
        <w:rPr>
          <w:rFonts w:ascii="Arial Narrow" w:eastAsia="Arial Narrow" w:hAnsi="Arial Narrow" w:cs="Arial Narrow"/>
          <w:color w:val="000000"/>
          <w:sz w:val="22"/>
          <w:szCs w:val="22"/>
        </w:rPr>
      </w:pPr>
    </w:p>
    <w:p w14:paraId="5962BBFE" w14:textId="77777777" w:rsidR="00B80C48" w:rsidRPr="00046171" w:rsidRDefault="00B80C48">
      <w:pPr>
        <w:jc w:val="both"/>
        <w:rPr>
          <w:rFonts w:ascii="Arial Narrow" w:eastAsia="Arial Narrow" w:hAnsi="Arial Narrow" w:cs="Arial Narrow"/>
          <w:color w:val="0070C0"/>
          <w:sz w:val="22"/>
          <w:szCs w:val="22"/>
        </w:rPr>
      </w:pPr>
    </w:p>
    <w:tbl>
      <w:tblPr>
        <w:tblStyle w:val="a"/>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8"/>
        <w:gridCol w:w="1869"/>
        <w:gridCol w:w="1869"/>
        <w:gridCol w:w="1869"/>
        <w:gridCol w:w="1869"/>
      </w:tblGrid>
      <w:tr w:rsidR="00B80C48" w:rsidRPr="00046171" w14:paraId="7749C0BC" w14:textId="77777777">
        <w:trPr>
          <w:tblHeader/>
        </w:trPr>
        <w:tc>
          <w:tcPr>
            <w:tcW w:w="1868" w:type="dxa"/>
          </w:tcPr>
          <w:p w14:paraId="3BD2DC69"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sz w:val="18"/>
                <w:szCs w:val="18"/>
              </w:rPr>
              <w:t>Subcomponente</w:t>
            </w:r>
          </w:p>
        </w:tc>
        <w:tc>
          <w:tcPr>
            <w:tcW w:w="1869" w:type="dxa"/>
          </w:tcPr>
          <w:p w14:paraId="235E7985"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Acción</w:t>
            </w:r>
          </w:p>
        </w:tc>
        <w:tc>
          <w:tcPr>
            <w:tcW w:w="1869" w:type="dxa"/>
          </w:tcPr>
          <w:p w14:paraId="7A68A0D4"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sz w:val="18"/>
                <w:szCs w:val="18"/>
              </w:rPr>
              <w:t>Producto final</w:t>
            </w:r>
          </w:p>
        </w:tc>
        <w:tc>
          <w:tcPr>
            <w:tcW w:w="1869" w:type="dxa"/>
          </w:tcPr>
          <w:p w14:paraId="1AEEEA17"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 xml:space="preserve">Fecha </w:t>
            </w:r>
            <w:r w:rsidRPr="000F0ED6">
              <w:rPr>
                <w:rFonts w:ascii="Arial Narrow" w:eastAsia="Arial Narrow" w:hAnsi="Arial Narrow" w:cs="Arial Narrow"/>
                <w:b/>
                <w:sz w:val="18"/>
                <w:szCs w:val="18"/>
              </w:rPr>
              <w:t>para cargue de evidencias</w:t>
            </w:r>
          </w:p>
        </w:tc>
        <w:tc>
          <w:tcPr>
            <w:tcW w:w="1869" w:type="dxa"/>
          </w:tcPr>
          <w:p w14:paraId="5A973E9C"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Responsable</w:t>
            </w:r>
          </w:p>
        </w:tc>
      </w:tr>
      <w:tr w:rsidR="000F0ED6" w:rsidRPr="00046171" w14:paraId="1E5F5CE0" w14:textId="77777777">
        <w:tc>
          <w:tcPr>
            <w:tcW w:w="1868" w:type="dxa"/>
            <w:vMerge w:val="restart"/>
            <w:vAlign w:val="center"/>
          </w:tcPr>
          <w:p w14:paraId="6373D2DF" w14:textId="77777777"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Intervención de procesos</w:t>
            </w:r>
          </w:p>
        </w:tc>
        <w:tc>
          <w:tcPr>
            <w:tcW w:w="1869" w:type="dxa"/>
          </w:tcPr>
          <w:p w14:paraId="6D6DA879" w14:textId="77777777" w:rsidR="000F0ED6" w:rsidRPr="00046171" w:rsidRDefault="000F0ED6">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Generar espacios de sensibilización y aprendizaje con representantes de los diferentes procesos para movilizar el desarrollo organizacional hacia el cumplimiento de metas estratégicas, la transparencia y la mejora continua con la apropiación de procesos y procedimientos en los ejes </w:t>
            </w:r>
            <w:r w:rsidRPr="00046171">
              <w:rPr>
                <w:rFonts w:ascii="Arial Narrow" w:eastAsia="Arial Narrow" w:hAnsi="Arial Narrow" w:cs="Arial Narrow"/>
                <w:sz w:val="16"/>
                <w:szCs w:val="16"/>
              </w:rPr>
              <w:lastRenderedPageBreak/>
              <w:t xml:space="preserve">de conocimiento, comunicación, </w:t>
            </w:r>
            <w:proofErr w:type="spellStart"/>
            <w:r w:rsidRPr="00046171">
              <w:rPr>
                <w:rFonts w:ascii="Arial Narrow" w:eastAsia="Arial Narrow" w:hAnsi="Arial Narrow" w:cs="Arial Narrow"/>
                <w:sz w:val="16"/>
                <w:szCs w:val="16"/>
              </w:rPr>
              <w:t>catalización</w:t>
            </w:r>
            <w:proofErr w:type="spellEnd"/>
            <w:r w:rsidRPr="00046171">
              <w:rPr>
                <w:rFonts w:ascii="Arial Narrow" w:eastAsia="Arial Narrow" w:hAnsi="Arial Narrow" w:cs="Arial Narrow"/>
                <w:sz w:val="16"/>
                <w:szCs w:val="16"/>
              </w:rPr>
              <w:t xml:space="preserve"> y cuidado.</w:t>
            </w:r>
          </w:p>
        </w:tc>
        <w:tc>
          <w:tcPr>
            <w:tcW w:w="1869" w:type="dxa"/>
            <w:vAlign w:val="center"/>
          </w:tcPr>
          <w:p w14:paraId="22E526A4" w14:textId="77777777"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lastRenderedPageBreak/>
              <w:t>9 encuentros</w:t>
            </w:r>
          </w:p>
        </w:tc>
        <w:tc>
          <w:tcPr>
            <w:tcW w:w="1869" w:type="dxa"/>
            <w:vAlign w:val="center"/>
          </w:tcPr>
          <w:p w14:paraId="4C081EA5" w14:textId="77777777"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Máximo 4 días siguientes al cierre del segundo cuatrimestre. Segunda semana de diciembre para reporte del tercer cuatrimestre.</w:t>
            </w:r>
          </w:p>
        </w:tc>
        <w:tc>
          <w:tcPr>
            <w:tcW w:w="1869" w:type="dxa"/>
            <w:vAlign w:val="center"/>
          </w:tcPr>
          <w:p w14:paraId="6E8C7B34" w14:textId="77777777"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color w:val="000000"/>
                <w:sz w:val="16"/>
                <w:szCs w:val="16"/>
              </w:rPr>
              <w:t xml:space="preserve">OAPII - Equipo </w:t>
            </w:r>
            <w:r w:rsidRPr="00046171">
              <w:rPr>
                <w:rFonts w:ascii="Arial Narrow" w:eastAsia="Arial Narrow" w:hAnsi="Arial Narrow" w:cs="Arial Narrow"/>
                <w:sz w:val="16"/>
                <w:szCs w:val="16"/>
              </w:rPr>
              <w:t>Fortalecimiento Organizacional</w:t>
            </w:r>
          </w:p>
        </w:tc>
      </w:tr>
      <w:tr w:rsidR="000F0ED6" w:rsidRPr="00046171" w14:paraId="53A5E985" w14:textId="77777777">
        <w:tc>
          <w:tcPr>
            <w:tcW w:w="1868" w:type="dxa"/>
            <w:vMerge/>
            <w:vAlign w:val="center"/>
          </w:tcPr>
          <w:p w14:paraId="4B7AAEE7" w14:textId="77777777" w:rsidR="000F0ED6" w:rsidRPr="00046171" w:rsidRDefault="000F0ED6">
            <w:pPr>
              <w:spacing w:line="360" w:lineRule="auto"/>
              <w:jc w:val="both"/>
              <w:rPr>
                <w:rFonts w:ascii="Arial Narrow" w:eastAsia="Arial Narrow" w:hAnsi="Arial Narrow" w:cs="Arial Narrow"/>
                <w:color w:val="000000"/>
                <w:sz w:val="16"/>
                <w:szCs w:val="16"/>
              </w:rPr>
            </w:pPr>
          </w:p>
        </w:tc>
        <w:tc>
          <w:tcPr>
            <w:tcW w:w="1869" w:type="dxa"/>
          </w:tcPr>
          <w:p w14:paraId="3C94B03B" w14:textId="5119DF2D"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 xml:space="preserve">Realizar las mesas técnicas de </w:t>
            </w:r>
            <w:r w:rsidR="000727B9">
              <w:rPr>
                <w:rFonts w:ascii="Arial Narrow" w:eastAsia="Arial Narrow" w:hAnsi="Arial Narrow" w:cs="Arial Narrow"/>
                <w:sz w:val="16"/>
                <w:szCs w:val="16"/>
              </w:rPr>
              <w:t>T</w:t>
            </w:r>
            <w:r w:rsidRPr="00046171">
              <w:rPr>
                <w:rFonts w:ascii="Arial Narrow" w:eastAsia="Arial Narrow" w:hAnsi="Arial Narrow" w:cs="Arial Narrow"/>
                <w:sz w:val="16"/>
                <w:szCs w:val="16"/>
              </w:rPr>
              <w:t xml:space="preserve">ransparencia y de </w:t>
            </w:r>
            <w:r w:rsidR="000727B9">
              <w:rPr>
                <w:rFonts w:ascii="Arial Narrow" w:eastAsia="Arial Narrow" w:hAnsi="Arial Narrow" w:cs="Arial Narrow"/>
                <w:sz w:val="16"/>
                <w:szCs w:val="16"/>
              </w:rPr>
              <w:t>M</w:t>
            </w:r>
            <w:r w:rsidRPr="00046171">
              <w:rPr>
                <w:rFonts w:ascii="Arial Narrow" w:eastAsia="Arial Narrow" w:hAnsi="Arial Narrow" w:cs="Arial Narrow"/>
                <w:sz w:val="16"/>
                <w:szCs w:val="16"/>
              </w:rPr>
              <w:t xml:space="preserve">ejora de </w:t>
            </w:r>
            <w:r w:rsidR="000727B9">
              <w:rPr>
                <w:rFonts w:ascii="Arial Narrow" w:eastAsia="Arial Narrow" w:hAnsi="Arial Narrow" w:cs="Arial Narrow"/>
                <w:sz w:val="16"/>
                <w:szCs w:val="16"/>
              </w:rPr>
              <w:t>P</w:t>
            </w:r>
            <w:r w:rsidRPr="00046171">
              <w:rPr>
                <w:rFonts w:ascii="Arial Narrow" w:eastAsia="Arial Narrow" w:hAnsi="Arial Narrow" w:cs="Arial Narrow"/>
                <w:sz w:val="16"/>
                <w:szCs w:val="16"/>
              </w:rPr>
              <w:t>rocesos y hacer seguimiento a los compromisos</w:t>
            </w:r>
            <w:r w:rsidR="000727B9">
              <w:rPr>
                <w:rFonts w:ascii="Arial Narrow" w:eastAsia="Arial Narrow" w:hAnsi="Arial Narrow" w:cs="Arial Narrow"/>
                <w:sz w:val="16"/>
                <w:szCs w:val="16"/>
              </w:rPr>
              <w:t>.</w:t>
            </w:r>
          </w:p>
        </w:tc>
        <w:tc>
          <w:tcPr>
            <w:tcW w:w="1869" w:type="dxa"/>
            <w:vAlign w:val="center"/>
          </w:tcPr>
          <w:p w14:paraId="2F3998E2" w14:textId="5BE80099"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 xml:space="preserve">7 mesas de Transparencia y 7 mesas de </w:t>
            </w:r>
            <w:r w:rsidR="000727B9">
              <w:rPr>
                <w:rFonts w:ascii="Arial Narrow" w:eastAsia="Arial Narrow" w:hAnsi="Arial Narrow" w:cs="Arial Narrow"/>
                <w:sz w:val="16"/>
                <w:szCs w:val="16"/>
              </w:rPr>
              <w:t>M</w:t>
            </w:r>
            <w:r w:rsidRPr="00046171">
              <w:rPr>
                <w:rFonts w:ascii="Arial Narrow" w:eastAsia="Arial Narrow" w:hAnsi="Arial Narrow" w:cs="Arial Narrow"/>
                <w:sz w:val="16"/>
                <w:szCs w:val="16"/>
              </w:rPr>
              <w:t xml:space="preserve">ejora de </w:t>
            </w:r>
            <w:r w:rsidR="000727B9">
              <w:rPr>
                <w:rFonts w:ascii="Arial Narrow" w:eastAsia="Arial Narrow" w:hAnsi="Arial Narrow" w:cs="Arial Narrow"/>
                <w:sz w:val="16"/>
                <w:szCs w:val="16"/>
              </w:rPr>
              <w:t>P</w:t>
            </w:r>
            <w:r w:rsidRPr="00046171">
              <w:rPr>
                <w:rFonts w:ascii="Arial Narrow" w:eastAsia="Arial Narrow" w:hAnsi="Arial Narrow" w:cs="Arial Narrow"/>
                <w:sz w:val="16"/>
                <w:szCs w:val="16"/>
              </w:rPr>
              <w:t>rocesos</w:t>
            </w:r>
          </w:p>
        </w:tc>
        <w:tc>
          <w:tcPr>
            <w:tcW w:w="1869" w:type="dxa"/>
            <w:vAlign w:val="center"/>
          </w:tcPr>
          <w:p w14:paraId="4FAADA96" w14:textId="77777777" w:rsidR="000F0ED6" w:rsidRPr="00046171" w:rsidRDefault="000F0ED6">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68908714" w14:textId="77777777" w:rsidR="000F0ED6" w:rsidRPr="00046171" w:rsidRDefault="000F0ED6">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0B9AFB43" w14:textId="77777777" w:rsidR="000F0ED6" w:rsidRPr="00046171" w:rsidRDefault="000F0ED6">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656F60EF" w14:textId="77777777">
        <w:tc>
          <w:tcPr>
            <w:tcW w:w="1868" w:type="dxa"/>
            <w:vAlign w:val="center"/>
          </w:tcPr>
          <w:p w14:paraId="1EFC654A"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Apropiación del Sistema de Información GINA</w:t>
            </w:r>
          </w:p>
        </w:tc>
        <w:tc>
          <w:tcPr>
            <w:tcW w:w="1869" w:type="dxa"/>
          </w:tcPr>
          <w:p w14:paraId="53C696C8" w14:textId="1A60F3AE"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Realizar ajustes y parametrización en el Sistema de Información GINA de acuerdo con las actualizaciones y mejoras realizadas, para fortalecer la trazabilidad de la gestión, en el marco de la política de </w:t>
            </w:r>
            <w:r w:rsidR="000727B9">
              <w:rPr>
                <w:rFonts w:ascii="Arial Narrow" w:eastAsia="Arial Narrow" w:hAnsi="Arial Narrow" w:cs="Arial Narrow"/>
                <w:sz w:val="16"/>
                <w:szCs w:val="16"/>
              </w:rPr>
              <w:t>T</w:t>
            </w:r>
            <w:r w:rsidRPr="00046171">
              <w:rPr>
                <w:rFonts w:ascii="Arial Narrow" w:eastAsia="Arial Narrow" w:hAnsi="Arial Narrow" w:cs="Arial Narrow"/>
                <w:sz w:val="16"/>
                <w:szCs w:val="16"/>
              </w:rPr>
              <w:t xml:space="preserve">ransparencia y </w:t>
            </w:r>
            <w:r w:rsidR="000727B9">
              <w:rPr>
                <w:rFonts w:ascii="Arial Narrow" w:eastAsia="Arial Narrow" w:hAnsi="Arial Narrow" w:cs="Arial Narrow"/>
                <w:sz w:val="16"/>
                <w:szCs w:val="16"/>
              </w:rPr>
              <w:t>A</w:t>
            </w:r>
            <w:r w:rsidRPr="00046171">
              <w:rPr>
                <w:rFonts w:ascii="Arial Narrow" w:eastAsia="Arial Narrow" w:hAnsi="Arial Narrow" w:cs="Arial Narrow"/>
                <w:sz w:val="16"/>
                <w:szCs w:val="16"/>
              </w:rPr>
              <w:t xml:space="preserve">cceso a la </w:t>
            </w:r>
            <w:r w:rsidR="000727B9">
              <w:rPr>
                <w:rFonts w:ascii="Arial Narrow" w:eastAsia="Arial Narrow" w:hAnsi="Arial Narrow" w:cs="Arial Narrow"/>
                <w:sz w:val="16"/>
                <w:szCs w:val="16"/>
              </w:rPr>
              <w:t>I</w:t>
            </w:r>
            <w:r w:rsidRPr="00046171">
              <w:rPr>
                <w:rFonts w:ascii="Arial Narrow" w:eastAsia="Arial Narrow" w:hAnsi="Arial Narrow" w:cs="Arial Narrow"/>
                <w:sz w:val="16"/>
                <w:szCs w:val="16"/>
              </w:rPr>
              <w:t>nformación</w:t>
            </w:r>
            <w:r w:rsidR="000727B9">
              <w:rPr>
                <w:rFonts w:ascii="Arial Narrow" w:eastAsia="Arial Narrow" w:hAnsi="Arial Narrow" w:cs="Arial Narrow"/>
                <w:sz w:val="16"/>
                <w:szCs w:val="16"/>
              </w:rPr>
              <w:t xml:space="preserve"> Pública</w:t>
            </w:r>
            <w:r w:rsidRPr="00046171">
              <w:rPr>
                <w:rFonts w:ascii="Arial Narrow" w:eastAsia="Arial Narrow" w:hAnsi="Arial Narrow" w:cs="Arial Narrow"/>
                <w:sz w:val="16"/>
                <w:szCs w:val="16"/>
              </w:rPr>
              <w:t>.</w:t>
            </w:r>
          </w:p>
        </w:tc>
        <w:tc>
          <w:tcPr>
            <w:tcW w:w="1869" w:type="dxa"/>
            <w:vAlign w:val="center"/>
          </w:tcPr>
          <w:p w14:paraId="04935AC4"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2 reportes de parametrizaciones realizadas</w:t>
            </w:r>
          </w:p>
        </w:tc>
        <w:tc>
          <w:tcPr>
            <w:tcW w:w="1869" w:type="dxa"/>
            <w:vAlign w:val="center"/>
          </w:tcPr>
          <w:p w14:paraId="240DB81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3D5C2E9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1474F1DD"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11664532" w14:textId="77777777">
        <w:tc>
          <w:tcPr>
            <w:tcW w:w="1868" w:type="dxa"/>
            <w:vAlign w:val="center"/>
          </w:tcPr>
          <w:p w14:paraId="7CE68CC2"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Apropiación del Sistema de Información GINA</w:t>
            </w:r>
          </w:p>
        </w:tc>
        <w:tc>
          <w:tcPr>
            <w:tcW w:w="1869" w:type="dxa"/>
          </w:tcPr>
          <w:p w14:paraId="33B2E9CF" w14:textId="53AF7108"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Realizar capacitaciones de los módulos del Sistema de Información GINA con el fin de socializar los cambios que se realicen en este y los lineamientos que se generen con relación a las parametrizaciones, para fortalecer la trazabilidad de la gestión, en el marco de la </w:t>
            </w:r>
            <w:r w:rsidR="000727B9" w:rsidRPr="00046171">
              <w:rPr>
                <w:rFonts w:ascii="Arial Narrow" w:eastAsia="Arial Narrow" w:hAnsi="Arial Narrow" w:cs="Arial Narrow"/>
                <w:sz w:val="16"/>
                <w:szCs w:val="16"/>
              </w:rPr>
              <w:t xml:space="preserve">política de </w:t>
            </w:r>
            <w:r w:rsidR="000727B9">
              <w:rPr>
                <w:rFonts w:ascii="Arial Narrow" w:eastAsia="Arial Narrow" w:hAnsi="Arial Narrow" w:cs="Arial Narrow"/>
                <w:sz w:val="16"/>
                <w:szCs w:val="16"/>
              </w:rPr>
              <w:t>T</w:t>
            </w:r>
            <w:r w:rsidR="000727B9" w:rsidRPr="00046171">
              <w:rPr>
                <w:rFonts w:ascii="Arial Narrow" w:eastAsia="Arial Narrow" w:hAnsi="Arial Narrow" w:cs="Arial Narrow"/>
                <w:sz w:val="16"/>
                <w:szCs w:val="16"/>
              </w:rPr>
              <w:t xml:space="preserve">ransparencia y </w:t>
            </w:r>
            <w:r w:rsidR="000727B9">
              <w:rPr>
                <w:rFonts w:ascii="Arial Narrow" w:eastAsia="Arial Narrow" w:hAnsi="Arial Narrow" w:cs="Arial Narrow"/>
                <w:sz w:val="16"/>
                <w:szCs w:val="16"/>
              </w:rPr>
              <w:t>A</w:t>
            </w:r>
            <w:r w:rsidR="000727B9" w:rsidRPr="00046171">
              <w:rPr>
                <w:rFonts w:ascii="Arial Narrow" w:eastAsia="Arial Narrow" w:hAnsi="Arial Narrow" w:cs="Arial Narrow"/>
                <w:sz w:val="16"/>
                <w:szCs w:val="16"/>
              </w:rPr>
              <w:t xml:space="preserve">cceso a la </w:t>
            </w:r>
            <w:r w:rsidR="000727B9">
              <w:rPr>
                <w:rFonts w:ascii="Arial Narrow" w:eastAsia="Arial Narrow" w:hAnsi="Arial Narrow" w:cs="Arial Narrow"/>
                <w:sz w:val="16"/>
                <w:szCs w:val="16"/>
              </w:rPr>
              <w:t>I</w:t>
            </w:r>
            <w:r w:rsidR="000727B9" w:rsidRPr="00046171">
              <w:rPr>
                <w:rFonts w:ascii="Arial Narrow" w:eastAsia="Arial Narrow" w:hAnsi="Arial Narrow" w:cs="Arial Narrow"/>
                <w:sz w:val="16"/>
                <w:szCs w:val="16"/>
              </w:rPr>
              <w:t>nformación</w:t>
            </w:r>
            <w:r w:rsidR="000727B9">
              <w:rPr>
                <w:rFonts w:ascii="Arial Narrow" w:eastAsia="Arial Narrow" w:hAnsi="Arial Narrow" w:cs="Arial Narrow"/>
                <w:sz w:val="16"/>
                <w:szCs w:val="16"/>
              </w:rPr>
              <w:t xml:space="preserve"> Pública</w:t>
            </w:r>
          </w:p>
        </w:tc>
        <w:tc>
          <w:tcPr>
            <w:tcW w:w="1869" w:type="dxa"/>
            <w:vAlign w:val="center"/>
          </w:tcPr>
          <w:p w14:paraId="71C08370"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2 capacitaciones</w:t>
            </w:r>
          </w:p>
        </w:tc>
        <w:tc>
          <w:tcPr>
            <w:tcW w:w="1869" w:type="dxa"/>
            <w:vAlign w:val="center"/>
          </w:tcPr>
          <w:p w14:paraId="017F465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0ABA4BC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27F8DDEB"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1F7F44F2" w14:textId="77777777">
        <w:trPr>
          <w:trHeight w:val="160"/>
        </w:trPr>
        <w:tc>
          <w:tcPr>
            <w:tcW w:w="1868" w:type="dxa"/>
            <w:vAlign w:val="center"/>
          </w:tcPr>
          <w:p w14:paraId="1B794F9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Agilismo</w:t>
            </w:r>
          </w:p>
        </w:tc>
        <w:tc>
          <w:tcPr>
            <w:tcW w:w="1869" w:type="dxa"/>
          </w:tcPr>
          <w:p w14:paraId="17EE38F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Intervenir de manera integral los procesos priorizados (participación, trámites y contratación), en el marco de la simplificación operacional de cara a una mayor transparencia y eficiencia</w:t>
            </w:r>
          </w:p>
        </w:tc>
        <w:tc>
          <w:tcPr>
            <w:tcW w:w="1869" w:type="dxa"/>
            <w:vAlign w:val="center"/>
          </w:tcPr>
          <w:p w14:paraId="290B4DC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Avance de las acciones de intervención</w:t>
            </w:r>
          </w:p>
        </w:tc>
        <w:tc>
          <w:tcPr>
            <w:tcW w:w="1869" w:type="dxa"/>
            <w:vAlign w:val="center"/>
          </w:tcPr>
          <w:p w14:paraId="31B3B3C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5604D1B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11EF2C32"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4CAE6D95" w14:textId="77777777">
        <w:trPr>
          <w:trHeight w:val="160"/>
        </w:trPr>
        <w:tc>
          <w:tcPr>
            <w:tcW w:w="1868" w:type="dxa"/>
            <w:vAlign w:val="center"/>
          </w:tcPr>
          <w:p w14:paraId="7084B607" w14:textId="77777777" w:rsidR="00B80C48" w:rsidRPr="00046171" w:rsidRDefault="00000000">
            <w:pPr>
              <w:spacing w:line="360" w:lineRule="auto"/>
              <w:jc w:val="center"/>
              <w:rPr>
                <w:rFonts w:ascii="Arial Narrow" w:eastAsia="Arial Narrow" w:hAnsi="Arial Narrow" w:cs="Arial Narrow"/>
                <w:sz w:val="16"/>
                <w:szCs w:val="16"/>
              </w:rPr>
            </w:pPr>
            <w:r w:rsidRPr="00046171">
              <w:rPr>
                <w:rFonts w:ascii="Arial Narrow" w:eastAsia="Arial Narrow" w:hAnsi="Arial Narrow" w:cs="Arial Narrow"/>
                <w:sz w:val="16"/>
                <w:szCs w:val="16"/>
              </w:rPr>
              <w:t>Seguimiento y evaluación</w:t>
            </w:r>
          </w:p>
        </w:tc>
        <w:tc>
          <w:tcPr>
            <w:tcW w:w="1869" w:type="dxa"/>
          </w:tcPr>
          <w:p w14:paraId="2E481AA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Presentar ante el Comité de Coordinación de Control Interno el Plan Anual de Auditorías, Seguimientos y Evaluaciones de la vigencia.</w:t>
            </w:r>
          </w:p>
        </w:tc>
        <w:tc>
          <w:tcPr>
            <w:tcW w:w="1869" w:type="dxa"/>
            <w:vAlign w:val="center"/>
          </w:tcPr>
          <w:p w14:paraId="1F32AED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Un (1</w:t>
            </w:r>
            <w:proofErr w:type="gramStart"/>
            <w:r w:rsidRPr="00046171">
              <w:rPr>
                <w:rFonts w:ascii="Arial Narrow" w:eastAsia="Arial Narrow" w:hAnsi="Arial Narrow" w:cs="Arial Narrow"/>
                <w:sz w:val="16"/>
                <w:szCs w:val="16"/>
              </w:rPr>
              <w:t>)  Acta</w:t>
            </w:r>
            <w:proofErr w:type="gramEnd"/>
            <w:r w:rsidRPr="00046171">
              <w:rPr>
                <w:rFonts w:ascii="Arial Narrow" w:eastAsia="Arial Narrow" w:hAnsi="Arial Narrow" w:cs="Arial Narrow"/>
                <w:sz w:val="16"/>
                <w:szCs w:val="16"/>
              </w:rPr>
              <w:t xml:space="preserve"> de Aprobación del Plan en  el Comité de Coordinación de Control Interno.</w:t>
            </w:r>
          </w:p>
          <w:p w14:paraId="766B3158" w14:textId="77777777" w:rsidR="00B80C48" w:rsidRPr="00046171" w:rsidRDefault="00B80C48">
            <w:pPr>
              <w:spacing w:line="360" w:lineRule="auto"/>
              <w:jc w:val="both"/>
              <w:rPr>
                <w:rFonts w:ascii="Arial Narrow" w:eastAsia="Arial Narrow" w:hAnsi="Arial Narrow" w:cs="Arial Narrow"/>
                <w:sz w:val="16"/>
                <w:szCs w:val="16"/>
              </w:rPr>
            </w:pPr>
          </w:p>
          <w:p w14:paraId="0950EDB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Un (1) Plan Anual de Auditorías, Seguimientos y Evaluaciones de la vigencia, publicado.</w:t>
            </w:r>
          </w:p>
        </w:tc>
        <w:tc>
          <w:tcPr>
            <w:tcW w:w="1869" w:type="dxa"/>
            <w:vAlign w:val="center"/>
          </w:tcPr>
          <w:p w14:paraId="00BD2D6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 xml:space="preserve">Máximo 4 días siguientes al cierre del primer cuatrimestre la publicación </w:t>
            </w:r>
            <w:proofErr w:type="gramStart"/>
            <w:r w:rsidRPr="00046171">
              <w:rPr>
                <w:rFonts w:ascii="Arial Narrow" w:eastAsia="Arial Narrow" w:hAnsi="Arial Narrow" w:cs="Arial Narrow"/>
                <w:sz w:val="16"/>
                <w:szCs w:val="16"/>
              </w:rPr>
              <w:t>del  Plan</w:t>
            </w:r>
            <w:proofErr w:type="gramEnd"/>
            <w:r w:rsidRPr="00046171">
              <w:rPr>
                <w:rFonts w:ascii="Arial Narrow" w:eastAsia="Arial Narrow" w:hAnsi="Arial Narrow" w:cs="Arial Narrow"/>
                <w:sz w:val="16"/>
                <w:szCs w:val="16"/>
              </w:rPr>
              <w:t xml:space="preserve"> Anual de Auditorías, Seguimientos y Evaluaciones. </w:t>
            </w:r>
          </w:p>
        </w:tc>
        <w:tc>
          <w:tcPr>
            <w:tcW w:w="1869" w:type="dxa"/>
            <w:vAlign w:val="center"/>
          </w:tcPr>
          <w:p w14:paraId="74827AD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Control Interno</w:t>
            </w:r>
          </w:p>
        </w:tc>
      </w:tr>
    </w:tbl>
    <w:p w14:paraId="5AAEC16C" w14:textId="77777777" w:rsidR="00B80C48" w:rsidRPr="00046171" w:rsidRDefault="00B80C48">
      <w:pPr>
        <w:spacing w:line="360" w:lineRule="auto"/>
        <w:jc w:val="both"/>
        <w:rPr>
          <w:rFonts w:ascii="Arial Narrow" w:eastAsia="Arial Narrow" w:hAnsi="Arial Narrow" w:cs="Arial Narrow"/>
          <w:color w:val="000000"/>
          <w:sz w:val="22"/>
          <w:szCs w:val="22"/>
        </w:rPr>
      </w:pPr>
    </w:p>
    <w:p w14:paraId="7D3F3355" w14:textId="417C346F" w:rsidR="00B80C48" w:rsidRPr="000F0ED6" w:rsidRDefault="000F0ED6" w:rsidP="00046171">
      <w:pPr>
        <w:pStyle w:val="Prrafodelista"/>
        <w:numPr>
          <w:ilvl w:val="0"/>
          <w:numId w:val="6"/>
        </w:numPr>
        <w:pBdr>
          <w:top w:val="nil"/>
          <w:left w:val="nil"/>
          <w:bottom w:val="nil"/>
          <w:right w:val="nil"/>
          <w:between w:val="nil"/>
        </w:pBdr>
        <w:spacing w:line="360" w:lineRule="auto"/>
        <w:outlineLvl w:val="1"/>
        <w:rPr>
          <w:rFonts w:ascii="Arial Narrow" w:eastAsia="Arial Narrow" w:hAnsi="Arial Narrow" w:cs="Arial Narrow"/>
          <w:b/>
          <w:color w:val="000000"/>
          <w:sz w:val="22"/>
          <w:szCs w:val="22"/>
          <w:lang w:val="es-CO"/>
        </w:rPr>
      </w:pPr>
      <w:bookmarkStart w:id="6" w:name="_Toc167900520"/>
      <w:r w:rsidRPr="000F0ED6">
        <w:rPr>
          <w:rFonts w:ascii="Arial Narrow" w:eastAsia="Arial Narrow" w:hAnsi="Arial Narrow" w:cs="Arial Narrow"/>
          <w:b/>
          <w:color w:val="000000"/>
          <w:sz w:val="22"/>
          <w:szCs w:val="22"/>
          <w:lang w:val="es-CO"/>
        </w:rPr>
        <w:t>Componente 2: Prevención, Gestión y Administración de Riesgos de Lavado de Activos - SARLAFT</w:t>
      </w:r>
      <w:bookmarkEnd w:id="6"/>
    </w:p>
    <w:p w14:paraId="7CA141AE" w14:textId="1E9B7D1B" w:rsidR="00B80C48" w:rsidRPr="00046171" w:rsidRDefault="00000000">
      <w:pPr>
        <w:spacing w:line="259" w:lineRule="auto"/>
        <w:jc w:val="both"/>
        <w:rPr>
          <w:rFonts w:ascii="Calibri" w:eastAsia="Calibri" w:hAnsi="Calibri" w:cs="Calibri"/>
          <w:sz w:val="22"/>
          <w:szCs w:val="22"/>
        </w:rPr>
      </w:pPr>
      <w:r w:rsidRPr="00046171">
        <w:rPr>
          <w:rFonts w:ascii="Calibri" w:eastAsia="Calibri" w:hAnsi="Calibri" w:cs="Calibri"/>
          <w:sz w:val="22"/>
          <w:szCs w:val="22"/>
        </w:rPr>
        <w:t>El Ministerio de Ciencia Tecnología e Innovación ha dado cumplimiento a la normatividad en relación con la gestión de administración de riesgos a través de la implementación del MIPG y de instrumentos de planificación como el</w:t>
      </w:r>
      <w:r w:rsidR="000F0ED6">
        <w:rPr>
          <w:rFonts w:ascii="Calibri" w:eastAsia="Calibri" w:hAnsi="Calibri" w:cs="Calibri"/>
          <w:sz w:val="22"/>
          <w:szCs w:val="22"/>
        </w:rPr>
        <w:t xml:space="preserve"> Programa de Transparencia y Ética en lo público</w:t>
      </w:r>
      <w:r w:rsidRPr="00046171">
        <w:rPr>
          <w:rFonts w:ascii="Calibri" w:eastAsia="Calibri" w:hAnsi="Calibri" w:cs="Calibri"/>
          <w:sz w:val="22"/>
          <w:szCs w:val="22"/>
        </w:rPr>
        <w:t xml:space="preserve">. La entidad cuenta con una Política de Administración de Riesgos y el mapa de riesgos institucional siguiendo las orientaciones dadas por el Departamento Administrativo de la Función Pública – DAFP, en la Guía para la Administración del </w:t>
      </w:r>
      <w:r w:rsidR="000727B9">
        <w:rPr>
          <w:rFonts w:ascii="Calibri" w:eastAsia="Calibri" w:hAnsi="Calibri" w:cs="Calibri"/>
          <w:sz w:val="22"/>
          <w:szCs w:val="22"/>
        </w:rPr>
        <w:t>R</w:t>
      </w:r>
      <w:r w:rsidRPr="00046171">
        <w:rPr>
          <w:rFonts w:ascii="Calibri" w:eastAsia="Calibri" w:hAnsi="Calibri" w:cs="Calibri"/>
          <w:sz w:val="22"/>
          <w:szCs w:val="22"/>
        </w:rPr>
        <w:t xml:space="preserve">iesgo y el diseño de controles en entidades públicas.  Con el cual los equipos de trabajo y sus respectivos jefes llevan a cabo la gestión operacional identificando, evaluando, controlando y mitigando los riesgos para combatir la corrupción. </w:t>
      </w:r>
    </w:p>
    <w:p w14:paraId="5161AF83" w14:textId="77777777" w:rsidR="00B80C48" w:rsidRPr="00046171" w:rsidRDefault="00B80C48">
      <w:pPr>
        <w:spacing w:line="259" w:lineRule="auto"/>
        <w:jc w:val="both"/>
        <w:rPr>
          <w:rFonts w:ascii="Calibri" w:eastAsia="Calibri" w:hAnsi="Calibri" w:cs="Calibri"/>
          <w:sz w:val="22"/>
          <w:szCs w:val="22"/>
        </w:rPr>
      </w:pPr>
    </w:p>
    <w:p w14:paraId="2B9725CF" w14:textId="34945CE9" w:rsidR="00B80C48" w:rsidRPr="00046171" w:rsidRDefault="00000000">
      <w:pPr>
        <w:spacing w:line="259" w:lineRule="auto"/>
        <w:jc w:val="both"/>
        <w:rPr>
          <w:rFonts w:ascii="Calibri" w:eastAsia="Calibri" w:hAnsi="Calibri" w:cs="Calibri"/>
          <w:sz w:val="22"/>
          <w:szCs w:val="22"/>
        </w:rPr>
      </w:pPr>
      <w:r w:rsidRPr="00046171">
        <w:rPr>
          <w:rFonts w:ascii="Calibri" w:eastAsia="Calibri" w:hAnsi="Calibri" w:cs="Calibri"/>
          <w:sz w:val="22"/>
          <w:szCs w:val="22"/>
        </w:rPr>
        <w:t>Tomando como base el contexto (</w:t>
      </w:r>
      <w:r w:rsidR="000727B9">
        <w:rPr>
          <w:rFonts w:ascii="Calibri" w:eastAsia="Calibri" w:hAnsi="Calibri" w:cs="Calibri"/>
          <w:sz w:val="22"/>
          <w:szCs w:val="22"/>
        </w:rPr>
        <w:t>i</w:t>
      </w:r>
      <w:r w:rsidRPr="00046171">
        <w:rPr>
          <w:rFonts w:ascii="Calibri" w:eastAsia="Calibri" w:hAnsi="Calibri" w:cs="Calibri"/>
          <w:sz w:val="22"/>
          <w:szCs w:val="22"/>
        </w:rPr>
        <w:t xml:space="preserve">nterno y </w:t>
      </w:r>
      <w:r w:rsidR="000727B9">
        <w:rPr>
          <w:rFonts w:ascii="Calibri" w:eastAsia="Calibri" w:hAnsi="Calibri" w:cs="Calibri"/>
          <w:sz w:val="22"/>
          <w:szCs w:val="22"/>
        </w:rPr>
        <w:t>e</w:t>
      </w:r>
      <w:r w:rsidRPr="00046171">
        <w:rPr>
          <w:rFonts w:ascii="Calibri" w:eastAsia="Calibri" w:hAnsi="Calibri" w:cs="Calibri"/>
          <w:sz w:val="22"/>
          <w:szCs w:val="22"/>
        </w:rPr>
        <w:t xml:space="preserve">xterno) y la relación de este con cada uno de los </w:t>
      </w:r>
      <w:r w:rsidR="000727B9">
        <w:rPr>
          <w:rFonts w:ascii="Calibri" w:eastAsia="Calibri" w:hAnsi="Calibri" w:cs="Calibri"/>
          <w:sz w:val="22"/>
          <w:szCs w:val="22"/>
        </w:rPr>
        <w:t>p</w:t>
      </w:r>
      <w:r w:rsidRPr="00046171">
        <w:rPr>
          <w:rFonts w:ascii="Calibri" w:eastAsia="Calibri" w:hAnsi="Calibri" w:cs="Calibri"/>
          <w:sz w:val="22"/>
          <w:szCs w:val="22"/>
        </w:rPr>
        <w:t xml:space="preserve">rocesos del Ministerio en consideración de su objetivo y misión particular dentro de la </w:t>
      </w:r>
      <w:r w:rsidR="000727B9">
        <w:rPr>
          <w:rFonts w:ascii="Calibri" w:eastAsia="Calibri" w:hAnsi="Calibri" w:cs="Calibri"/>
          <w:sz w:val="22"/>
          <w:szCs w:val="22"/>
        </w:rPr>
        <w:t>i</w:t>
      </w:r>
      <w:r w:rsidRPr="00046171">
        <w:rPr>
          <w:rFonts w:ascii="Calibri" w:eastAsia="Calibri" w:hAnsi="Calibri" w:cs="Calibri"/>
          <w:sz w:val="22"/>
          <w:szCs w:val="22"/>
        </w:rPr>
        <w:t xml:space="preserve">nstitución, se realizó la identificación de los riesgos de </w:t>
      </w:r>
      <w:r w:rsidRPr="000F0ED6">
        <w:rPr>
          <w:rFonts w:ascii="Calibri" w:eastAsia="Calibri" w:hAnsi="Calibri" w:cs="Calibri"/>
          <w:sz w:val="22"/>
          <w:szCs w:val="22"/>
        </w:rPr>
        <w:t>corrupción (</w:t>
      </w:r>
      <w:r w:rsidR="000F0ED6" w:rsidRPr="000F0ED6">
        <w:rPr>
          <w:rFonts w:ascii="Calibri" w:eastAsia="Calibri" w:hAnsi="Calibri" w:cs="Calibri"/>
          <w:sz w:val="22"/>
          <w:szCs w:val="22"/>
        </w:rPr>
        <w:t>20</w:t>
      </w:r>
      <w:r w:rsidRPr="000F0ED6">
        <w:rPr>
          <w:rFonts w:ascii="Calibri" w:eastAsia="Calibri" w:hAnsi="Calibri" w:cs="Calibri"/>
          <w:sz w:val="22"/>
          <w:szCs w:val="22"/>
        </w:rPr>
        <w:t xml:space="preserve"> Riesgos de Corrupción en la vigencia 2023). </w:t>
      </w:r>
      <w:r w:rsidR="00DC62B2" w:rsidRPr="00046171">
        <w:rPr>
          <w:rFonts w:ascii="Calibri" w:eastAsia="Calibri" w:hAnsi="Calibri" w:cs="Calibri"/>
          <w:sz w:val="22"/>
          <w:szCs w:val="22"/>
        </w:rPr>
        <w:t>Asimismo</w:t>
      </w:r>
      <w:r w:rsidRPr="00046171">
        <w:rPr>
          <w:rFonts w:ascii="Calibri" w:eastAsia="Calibri" w:hAnsi="Calibri" w:cs="Calibri"/>
          <w:sz w:val="22"/>
          <w:szCs w:val="22"/>
        </w:rPr>
        <w:t>, para cada uno de ellos se establecieron las causas que los puedan originar en un momento dado y las consecuencias o efectos que se den producto de una eventual materialización de estos. Para el análisis de los Riesgos de Corrupción se tuv</w:t>
      </w:r>
      <w:r w:rsidR="000727B9">
        <w:rPr>
          <w:rFonts w:ascii="Calibri" w:eastAsia="Calibri" w:hAnsi="Calibri" w:cs="Calibri"/>
          <w:sz w:val="22"/>
          <w:szCs w:val="22"/>
        </w:rPr>
        <w:t>ieron</w:t>
      </w:r>
      <w:r w:rsidRPr="00046171">
        <w:rPr>
          <w:rFonts w:ascii="Calibri" w:eastAsia="Calibri" w:hAnsi="Calibri" w:cs="Calibri"/>
          <w:sz w:val="22"/>
          <w:szCs w:val="22"/>
        </w:rPr>
        <w:t xml:space="preserve"> en cuenta los lineamientos para la determinación de la probabilidad considerando las opciones “Media”, “Alta” y “Muy Alta” y en el Impacto “Moderado”, “Mayor” y "Catastrófico" por considerar que su ocurrencia afecta la imagen, la credibilidad, la transparencia, afectando los recursos públicos, la confianza y el cumplimiento de las funciones de la administración, siendo por tanto inaceptable la materialización de un riesgo de corrupción.</w:t>
      </w:r>
    </w:p>
    <w:p w14:paraId="60923B48" w14:textId="77777777" w:rsidR="00B80C48" w:rsidRPr="00046171" w:rsidRDefault="00B80C48">
      <w:pPr>
        <w:spacing w:line="259" w:lineRule="auto"/>
        <w:jc w:val="both"/>
        <w:rPr>
          <w:rFonts w:ascii="Calibri" w:eastAsia="Calibri" w:hAnsi="Calibri" w:cs="Calibri"/>
          <w:sz w:val="22"/>
          <w:szCs w:val="22"/>
        </w:rPr>
      </w:pPr>
    </w:p>
    <w:p w14:paraId="64F92520" w14:textId="20BD1907" w:rsidR="00B80C48" w:rsidRPr="00046171" w:rsidRDefault="00000000">
      <w:pPr>
        <w:spacing w:line="259" w:lineRule="auto"/>
        <w:jc w:val="both"/>
        <w:rPr>
          <w:rFonts w:ascii="Calibri" w:eastAsia="Calibri" w:hAnsi="Calibri" w:cs="Calibri"/>
          <w:sz w:val="22"/>
          <w:szCs w:val="22"/>
        </w:rPr>
      </w:pPr>
      <w:r w:rsidRPr="00046171">
        <w:rPr>
          <w:rFonts w:ascii="Calibri" w:eastAsia="Calibri" w:hAnsi="Calibri" w:cs="Calibri"/>
          <w:sz w:val="22"/>
          <w:szCs w:val="22"/>
        </w:rPr>
        <w:t xml:space="preserve">A continuación, se presentan las actividades a desarrollarse en el año 2024 para el componente Mapa de Riesgos de Corrupción del Programa de Transparencia y </w:t>
      </w:r>
      <w:r w:rsidR="00DC62B2">
        <w:rPr>
          <w:rFonts w:ascii="Calibri" w:eastAsia="Calibri" w:hAnsi="Calibri" w:cs="Calibri"/>
          <w:sz w:val="22"/>
          <w:szCs w:val="22"/>
        </w:rPr>
        <w:t>É</w:t>
      </w:r>
      <w:r w:rsidRPr="00046171">
        <w:rPr>
          <w:rFonts w:ascii="Calibri" w:eastAsia="Calibri" w:hAnsi="Calibri" w:cs="Calibri"/>
          <w:sz w:val="22"/>
          <w:szCs w:val="22"/>
        </w:rPr>
        <w:t xml:space="preserve">tica en el </w:t>
      </w:r>
      <w:r w:rsidR="00DC62B2">
        <w:rPr>
          <w:rFonts w:ascii="Calibri" w:eastAsia="Calibri" w:hAnsi="Calibri" w:cs="Calibri"/>
          <w:sz w:val="22"/>
          <w:szCs w:val="22"/>
        </w:rPr>
        <w:t>S</w:t>
      </w:r>
      <w:r w:rsidRPr="00046171">
        <w:rPr>
          <w:rFonts w:ascii="Calibri" w:eastAsia="Calibri" w:hAnsi="Calibri" w:cs="Calibri"/>
          <w:sz w:val="22"/>
          <w:szCs w:val="22"/>
        </w:rPr>
        <w:t xml:space="preserve">ector </w:t>
      </w:r>
      <w:r w:rsidR="00DC62B2">
        <w:rPr>
          <w:rFonts w:ascii="Calibri" w:eastAsia="Calibri" w:hAnsi="Calibri" w:cs="Calibri"/>
          <w:sz w:val="22"/>
          <w:szCs w:val="22"/>
        </w:rPr>
        <w:t>P</w:t>
      </w:r>
      <w:r w:rsidRPr="00046171">
        <w:rPr>
          <w:rFonts w:ascii="Calibri" w:eastAsia="Calibri" w:hAnsi="Calibri" w:cs="Calibri"/>
          <w:sz w:val="22"/>
          <w:szCs w:val="22"/>
        </w:rPr>
        <w:t>úblico del Ministerio de Ciencia</w:t>
      </w:r>
      <w:r w:rsidR="00DC62B2">
        <w:rPr>
          <w:rFonts w:ascii="Calibri" w:eastAsia="Calibri" w:hAnsi="Calibri" w:cs="Calibri"/>
          <w:sz w:val="22"/>
          <w:szCs w:val="22"/>
        </w:rPr>
        <w:t>,</w:t>
      </w:r>
      <w:r w:rsidRPr="00046171">
        <w:rPr>
          <w:rFonts w:ascii="Calibri" w:eastAsia="Calibri" w:hAnsi="Calibri" w:cs="Calibri"/>
          <w:sz w:val="22"/>
          <w:szCs w:val="22"/>
        </w:rPr>
        <w:t xml:space="preserve"> Tecnología e Innovación.</w:t>
      </w:r>
    </w:p>
    <w:p w14:paraId="45123303" w14:textId="77777777" w:rsidR="00B80C48" w:rsidRPr="00046171" w:rsidRDefault="00B80C48">
      <w:pPr>
        <w:spacing w:line="259" w:lineRule="auto"/>
        <w:jc w:val="both"/>
        <w:rPr>
          <w:rFonts w:ascii="Calibri" w:eastAsia="Calibri" w:hAnsi="Calibri" w:cs="Calibri"/>
          <w:sz w:val="22"/>
          <w:szCs w:val="22"/>
        </w:rPr>
      </w:pPr>
    </w:p>
    <w:tbl>
      <w:tblPr>
        <w:tblStyle w:val="a0"/>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8"/>
        <w:gridCol w:w="1869"/>
        <w:gridCol w:w="1869"/>
        <w:gridCol w:w="1869"/>
        <w:gridCol w:w="1869"/>
      </w:tblGrid>
      <w:tr w:rsidR="00B80C48" w:rsidRPr="00046171" w14:paraId="4A8CE4B7" w14:textId="77777777">
        <w:trPr>
          <w:tblHeader/>
        </w:trPr>
        <w:tc>
          <w:tcPr>
            <w:tcW w:w="1868" w:type="dxa"/>
          </w:tcPr>
          <w:p w14:paraId="663BD3A1"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sz w:val="18"/>
                <w:szCs w:val="18"/>
              </w:rPr>
              <w:t>Subcomponente</w:t>
            </w:r>
          </w:p>
        </w:tc>
        <w:tc>
          <w:tcPr>
            <w:tcW w:w="1869" w:type="dxa"/>
          </w:tcPr>
          <w:p w14:paraId="2032A3A7"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Acción</w:t>
            </w:r>
          </w:p>
        </w:tc>
        <w:tc>
          <w:tcPr>
            <w:tcW w:w="1869" w:type="dxa"/>
          </w:tcPr>
          <w:p w14:paraId="51BD012D"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sz w:val="18"/>
                <w:szCs w:val="18"/>
              </w:rPr>
              <w:t>Producto final</w:t>
            </w:r>
          </w:p>
        </w:tc>
        <w:tc>
          <w:tcPr>
            <w:tcW w:w="1869" w:type="dxa"/>
          </w:tcPr>
          <w:p w14:paraId="5AE30E70"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 xml:space="preserve">Fecha </w:t>
            </w:r>
            <w:r w:rsidRPr="000F0ED6">
              <w:rPr>
                <w:rFonts w:ascii="Arial Narrow" w:eastAsia="Arial Narrow" w:hAnsi="Arial Narrow" w:cs="Arial Narrow"/>
                <w:b/>
                <w:sz w:val="18"/>
                <w:szCs w:val="18"/>
              </w:rPr>
              <w:t>para cargue de evidencias</w:t>
            </w:r>
          </w:p>
        </w:tc>
        <w:tc>
          <w:tcPr>
            <w:tcW w:w="1869" w:type="dxa"/>
          </w:tcPr>
          <w:p w14:paraId="53ADB887" w14:textId="77777777" w:rsidR="00B80C48" w:rsidRPr="000F0ED6" w:rsidRDefault="00000000">
            <w:pPr>
              <w:spacing w:line="360" w:lineRule="auto"/>
              <w:jc w:val="center"/>
              <w:rPr>
                <w:rFonts w:ascii="Arial Narrow" w:eastAsia="Arial Narrow" w:hAnsi="Arial Narrow" w:cs="Arial Narrow"/>
                <w:b/>
                <w:color w:val="000000"/>
                <w:sz w:val="18"/>
                <w:szCs w:val="18"/>
              </w:rPr>
            </w:pPr>
            <w:r w:rsidRPr="000F0ED6">
              <w:rPr>
                <w:rFonts w:ascii="Arial Narrow" w:eastAsia="Arial Narrow" w:hAnsi="Arial Narrow" w:cs="Arial Narrow"/>
                <w:b/>
                <w:color w:val="000000"/>
                <w:sz w:val="18"/>
                <w:szCs w:val="18"/>
              </w:rPr>
              <w:t>Responsable</w:t>
            </w:r>
          </w:p>
        </w:tc>
      </w:tr>
      <w:tr w:rsidR="00B80C48" w:rsidRPr="00046171" w14:paraId="21ECB954" w14:textId="77777777">
        <w:tc>
          <w:tcPr>
            <w:tcW w:w="1868" w:type="dxa"/>
            <w:vAlign w:val="center"/>
          </w:tcPr>
          <w:p w14:paraId="1A2F19DF"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Metodología</w:t>
            </w:r>
          </w:p>
        </w:tc>
        <w:tc>
          <w:tcPr>
            <w:tcW w:w="1869" w:type="dxa"/>
          </w:tcPr>
          <w:p w14:paraId="1C004E3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Revisar la metodología para la Gestión de Riesgos, actualizar y socializar la documentación asociada.</w:t>
            </w:r>
          </w:p>
        </w:tc>
        <w:tc>
          <w:tcPr>
            <w:tcW w:w="1869" w:type="dxa"/>
            <w:vAlign w:val="center"/>
          </w:tcPr>
          <w:p w14:paraId="52C645E9"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2 documentos actualizados, aprobados y socializados</w:t>
            </w:r>
          </w:p>
        </w:tc>
        <w:tc>
          <w:tcPr>
            <w:tcW w:w="1869" w:type="dxa"/>
            <w:vAlign w:val="center"/>
          </w:tcPr>
          <w:p w14:paraId="1B74EDF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6FDABD6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5A1F97B"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7E6A3FB3" w14:textId="77777777">
        <w:tc>
          <w:tcPr>
            <w:tcW w:w="1868" w:type="dxa"/>
            <w:vAlign w:val="center"/>
          </w:tcPr>
          <w:p w14:paraId="118E969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Política de Administración de Riesgos</w:t>
            </w:r>
          </w:p>
        </w:tc>
        <w:tc>
          <w:tcPr>
            <w:tcW w:w="1869" w:type="dxa"/>
          </w:tcPr>
          <w:p w14:paraId="26341F3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formulación y aprobación de la política institucional para la gestión integral del riesgo</w:t>
            </w:r>
          </w:p>
        </w:tc>
        <w:tc>
          <w:tcPr>
            <w:tcW w:w="1869" w:type="dxa"/>
            <w:vAlign w:val="center"/>
          </w:tcPr>
          <w:p w14:paraId="389E13D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Política aprobada en el Comité Institucional de Coordinación de Control Interno</w:t>
            </w:r>
          </w:p>
        </w:tc>
        <w:tc>
          <w:tcPr>
            <w:tcW w:w="1869" w:type="dxa"/>
            <w:vAlign w:val="center"/>
          </w:tcPr>
          <w:p w14:paraId="236CD66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16B2F4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Segunda semana de diciembre para reporte del tercer cuatrimestre</w:t>
            </w:r>
          </w:p>
        </w:tc>
        <w:tc>
          <w:tcPr>
            <w:tcW w:w="1869" w:type="dxa"/>
            <w:vAlign w:val="center"/>
          </w:tcPr>
          <w:p w14:paraId="280261A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OAPII - Equipo Fortalecimiento Organizacional</w:t>
            </w:r>
          </w:p>
        </w:tc>
      </w:tr>
      <w:tr w:rsidR="00B80C48" w:rsidRPr="00046171" w14:paraId="62B6611A" w14:textId="77777777">
        <w:tc>
          <w:tcPr>
            <w:tcW w:w="1868" w:type="dxa"/>
            <w:vAlign w:val="center"/>
          </w:tcPr>
          <w:p w14:paraId="4D1AC105"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Mapa de Riesgos Institucional</w:t>
            </w:r>
          </w:p>
        </w:tc>
        <w:tc>
          <w:tcPr>
            <w:tcW w:w="1869" w:type="dxa"/>
          </w:tcPr>
          <w:p w14:paraId="166BB48F" w14:textId="3F7DCBAB"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revisión y ajuste integral de los riesgos existentes (</w:t>
            </w:r>
            <w:r w:rsidR="00DC62B2">
              <w:rPr>
                <w:rFonts w:ascii="Arial Narrow" w:eastAsia="Arial Narrow" w:hAnsi="Arial Narrow" w:cs="Arial Narrow"/>
                <w:sz w:val="16"/>
                <w:szCs w:val="16"/>
              </w:rPr>
              <w:t>d</w:t>
            </w:r>
            <w:r w:rsidRPr="00046171">
              <w:rPr>
                <w:rFonts w:ascii="Arial Narrow" w:eastAsia="Arial Narrow" w:hAnsi="Arial Narrow" w:cs="Arial Narrow"/>
                <w:sz w:val="16"/>
                <w:szCs w:val="16"/>
              </w:rPr>
              <w:t>escripción del riesgo, controles, planes de tratamiento (acciones para abordar riesgos)) en la entidad.</w:t>
            </w:r>
          </w:p>
        </w:tc>
        <w:tc>
          <w:tcPr>
            <w:tcW w:w="1869" w:type="dxa"/>
            <w:vAlign w:val="center"/>
          </w:tcPr>
          <w:p w14:paraId="3CFAA053"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Mapa de Riesgos Institucional Actualizado</w:t>
            </w:r>
          </w:p>
        </w:tc>
        <w:tc>
          <w:tcPr>
            <w:tcW w:w="1869" w:type="dxa"/>
            <w:vAlign w:val="center"/>
          </w:tcPr>
          <w:p w14:paraId="75E569D7"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7D1A4733"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742A7785"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p w14:paraId="1C381D3C" w14:textId="77777777" w:rsidR="00B80C48" w:rsidRPr="00046171" w:rsidRDefault="00B80C48">
            <w:pPr>
              <w:pBdr>
                <w:top w:val="nil"/>
                <w:left w:val="nil"/>
                <w:bottom w:val="nil"/>
                <w:right w:val="nil"/>
                <w:between w:val="nil"/>
              </w:pBdr>
              <w:spacing w:line="360" w:lineRule="auto"/>
              <w:jc w:val="both"/>
              <w:rPr>
                <w:rFonts w:ascii="Arial Narrow" w:eastAsia="Arial Narrow" w:hAnsi="Arial Narrow" w:cs="Arial Narrow"/>
                <w:sz w:val="16"/>
                <w:szCs w:val="16"/>
              </w:rPr>
            </w:pPr>
          </w:p>
          <w:p w14:paraId="2FC63A46"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Líderes de las dependencias</w:t>
            </w:r>
          </w:p>
        </w:tc>
      </w:tr>
      <w:tr w:rsidR="00B80C48" w:rsidRPr="00046171" w14:paraId="7A82CAB9" w14:textId="77777777">
        <w:tc>
          <w:tcPr>
            <w:tcW w:w="1868" w:type="dxa"/>
            <w:vAlign w:val="center"/>
          </w:tcPr>
          <w:p w14:paraId="09B7FBD7"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Socializar las acciones y realizar charlas de sensibilización</w:t>
            </w:r>
          </w:p>
        </w:tc>
        <w:tc>
          <w:tcPr>
            <w:tcW w:w="1869" w:type="dxa"/>
          </w:tcPr>
          <w:p w14:paraId="72450EF7" w14:textId="7BC1CB0C"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Realizar socialización sobre Resiliencia Organizacional y Sistema de Administración del </w:t>
            </w:r>
            <w:r w:rsidR="00DC62B2">
              <w:rPr>
                <w:rFonts w:ascii="Arial Narrow" w:eastAsia="Arial Narrow" w:hAnsi="Arial Narrow" w:cs="Arial Narrow"/>
                <w:sz w:val="16"/>
                <w:szCs w:val="16"/>
              </w:rPr>
              <w:t>R</w:t>
            </w:r>
            <w:r w:rsidRPr="00046171">
              <w:rPr>
                <w:rFonts w:ascii="Arial Narrow" w:eastAsia="Arial Narrow" w:hAnsi="Arial Narrow" w:cs="Arial Narrow"/>
                <w:sz w:val="16"/>
                <w:szCs w:val="16"/>
              </w:rPr>
              <w:t xml:space="preserve">iesgo de </w:t>
            </w:r>
            <w:r w:rsidR="00DC62B2">
              <w:rPr>
                <w:rFonts w:ascii="Arial Narrow" w:eastAsia="Arial Narrow" w:hAnsi="Arial Narrow" w:cs="Arial Narrow"/>
                <w:sz w:val="16"/>
                <w:szCs w:val="16"/>
              </w:rPr>
              <w:t>L</w:t>
            </w:r>
            <w:r w:rsidRPr="00046171">
              <w:rPr>
                <w:rFonts w:ascii="Arial Narrow" w:eastAsia="Arial Narrow" w:hAnsi="Arial Narrow" w:cs="Arial Narrow"/>
                <w:sz w:val="16"/>
                <w:szCs w:val="16"/>
              </w:rPr>
              <w:t xml:space="preserve">avado de </w:t>
            </w:r>
            <w:r w:rsidR="00DC62B2">
              <w:rPr>
                <w:rFonts w:ascii="Arial Narrow" w:eastAsia="Arial Narrow" w:hAnsi="Arial Narrow" w:cs="Arial Narrow"/>
                <w:sz w:val="16"/>
                <w:szCs w:val="16"/>
              </w:rPr>
              <w:t>A</w:t>
            </w:r>
            <w:r w:rsidRPr="00046171">
              <w:rPr>
                <w:rFonts w:ascii="Arial Narrow" w:eastAsia="Arial Narrow" w:hAnsi="Arial Narrow" w:cs="Arial Narrow"/>
                <w:sz w:val="16"/>
                <w:szCs w:val="16"/>
              </w:rPr>
              <w:t xml:space="preserve">ctivos y </w:t>
            </w:r>
            <w:r w:rsidR="00DC62B2">
              <w:rPr>
                <w:rFonts w:ascii="Arial Narrow" w:eastAsia="Arial Narrow" w:hAnsi="Arial Narrow" w:cs="Arial Narrow"/>
                <w:sz w:val="16"/>
                <w:szCs w:val="16"/>
              </w:rPr>
              <w:t>F</w:t>
            </w:r>
            <w:r w:rsidRPr="00046171">
              <w:rPr>
                <w:rFonts w:ascii="Arial Narrow" w:eastAsia="Arial Narrow" w:hAnsi="Arial Narrow" w:cs="Arial Narrow"/>
                <w:sz w:val="16"/>
                <w:szCs w:val="16"/>
              </w:rPr>
              <w:t xml:space="preserve">inanciación al </w:t>
            </w:r>
            <w:r w:rsidR="00DC62B2">
              <w:rPr>
                <w:rFonts w:ascii="Arial Narrow" w:eastAsia="Arial Narrow" w:hAnsi="Arial Narrow" w:cs="Arial Narrow"/>
                <w:sz w:val="16"/>
                <w:szCs w:val="16"/>
              </w:rPr>
              <w:t>T</w:t>
            </w:r>
            <w:r w:rsidRPr="00046171">
              <w:rPr>
                <w:rFonts w:ascii="Arial Narrow" w:eastAsia="Arial Narrow" w:hAnsi="Arial Narrow" w:cs="Arial Narrow"/>
                <w:sz w:val="16"/>
                <w:szCs w:val="16"/>
              </w:rPr>
              <w:t>errorismo - SARLAFT</w:t>
            </w:r>
          </w:p>
        </w:tc>
        <w:tc>
          <w:tcPr>
            <w:tcW w:w="1869" w:type="dxa"/>
            <w:vAlign w:val="center"/>
          </w:tcPr>
          <w:p w14:paraId="5E5C0BD8"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1 Socialización</w:t>
            </w:r>
          </w:p>
        </w:tc>
        <w:tc>
          <w:tcPr>
            <w:tcW w:w="1869" w:type="dxa"/>
            <w:vAlign w:val="center"/>
          </w:tcPr>
          <w:p w14:paraId="0C3F4FE3"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73E878F3"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874F90A"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12B2835F" w14:textId="77777777">
        <w:tc>
          <w:tcPr>
            <w:tcW w:w="1868" w:type="dxa"/>
            <w:vAlign w:val="center"/>
          </w:tcPr>
          <w:p w14:paraId="06A81019"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Ejecutar y hacer seguimiento</w:t>
            </w:r>
          </w:p>
        </w:tc>
        <w:tc>
          <w:tcPr>
            <w:tcW w:w="1869" w:type="dxa"/>
          </w:tcPr>
          <w:p w14:paraId="787E5057"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monitoreo de los riesgos de corrupción de cada proceso</w:t>
            </w:r>
          </w:p>
        </w:tc>
        <w:tc>
          <w:tcPr>
            <w:tcW w:w="1869" w:type="dxa"/>
            <w:vAlign w:val="center"/>
          </w:tcPr>
          <w:p w14:paraId="20DD21D4" w14:textId="777752E5"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Reporte </w:t>
            </w:r>
            <w:r w:rsidR="00DC62B2" w:rsidRPr="00046171">
              <w:rPr>
                <w:rFonts w:ascii="Arial Narrow" w:eastAsia="Arial Narrow" w:hAnsi="Arial Narrow" w:cs="Arial Narrow"/>
                <w:sz w:val="16"/>
                <w:szCs w:val="16"/>
              </w:rPr>
              <w:t>Cuatrimestral</w:t>
            </w:r>
            <w:r w:rsidR="00DC62B2">
              <w:rPr>
                <w:rFonts w:ascii="Arial Narrow" w:eastAsia="Arial Narrow" w:hAnsi="Arial Narrow" w:cs="Arial Narrow"/>
                <w:sz w:val="16"/>
                <w:szCs w:val="16"/>
              </w:rPr>
              <w:t xml:space="preserve"> en el </w:t>
            </w:r>
            <w:r w:rsidRPr="00046171">
              <w:rPr>
                <w:rFonts w:ascii="Arial Narrow" w:eastAsia="Arial Narrow" w:hAnsi="Arial Narrow" w:cs="Arial Narrow"/>
                <w:sz w:val="16"/>
                <w:szCs w:val="16"/>
              </w:rPr>
              <w:t xml:space="preserve">Sistema de Información Gina </w:t>
            </w:r>
          </w:p>
          <w:p w14:paraId="5E677E2E" w14:textId="6D81A6E7" w:rsidR="00B80C48" w:rsidRPr="00046171" w:rsidRDefault="00B80C48">
            <w:pPr>
              <w:pBdr>
                <w:top w:val="nil"/>
                <w:left w:val="nil"/>
                <w:bottom w:val="nil"/>
                <w:right w:val="nil"/>
                <w:between w:val="nil"/>
              </w:pBdr>
              <w:spacing w:line="360" w:lineRule="auto"/>
              <w:jc w:val="both"/>
              <w:rPr>
                <w:rFonts w:ascii="Arial Narrow" w:eastAsia="Arial Narrow" w:hAnsi="Arial Narrow" w:cs="Arial Narrow"/>
                <w:sz w:val="16"/>
                <w:szCs w:val="16"/>
              </w:rPr>
            </w:pPr>
          </w:p>
        </w:tc>
        <w:tc>
          <w:tcPr>
            <w:tcW w:w="1869" w:type="dxa"/>
            <w:vAlign w:val="center"/>
          </w:tcPr>
          <w:p w14:paraId="4360A572"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6DB7CE1E"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F6B4E95" w14:textId="77777777" w:rsidR="00B80C48" w:rsidRPr="00046171" w:rsidRDefault="00000000">
            <w:pPr>
              <w:pBdr>
                <w:top w:val="nil"/>
                <w:left w:val="nil"/>
                <w:bottom w:val="nil"/>
                <w:right w:val="nil"/>
                <w:between w:val="nil"/>
              </w:pBd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Líderes de los procesos</w:t>
            </w:r>
          </w:p>
        </w:tc>
      </w:tr>
      <w:tr w:rsidR="00B80C48" w:rsidRPr="00046171" w14:paraId="43178B41" w14:textId="77777777">
        <w:tc>
          <w:tcPr>
            <w:tcW w:w="1868" w:type="dxa"/>
            <w:vAlign w:val="center"/>
          </w:tcPr>
          <w:p w14:paraId="656693C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Ejecutar y hacer seguimiento</w:t>
            </w:r>
          </w:p>
        </w:tc>
        <w:tc>
          <w:tcPr>
            <w:tcW w:w="1869" w:type="dxa"/>
          </w:tcPr>
          <w:p w14:paraId="2B40F378" w14:textId="3412B2FD"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seguimiento</w:t>
            </w:r>
            <w:r w:rsidR="00DC62B2">
              <w:rPr>
                <w:rFonts w:ascii="Arial Narrow" w:eastAsia="Arial Narrow" w:hAnsi="Arial Narrow" w:cs="Arial Narrow"/>
                <w:sz w:val="16"/>
                <w:szCs w:val="16"/>
              </w:rPr>
              <w:t xml:space="preserve"> desde</w:t>
            </w:r>
            <w:r w:rsidRPr="00046171">
              <w:rPr>
                <w:rFonts w:ascii="Arial Narrow" w:eastAsia="Arial Narrow" w:hAnsi="Arial Narrow" w:cs="Arial Narrow"/>
                <w:sz w:val="16"/>
                <w:szCs w:val="16"/>
              </w:rPr>
              <w:t xml:space="preserve"> la segunda línea de defensa de los riesgos de corrupción identificados y elaborar informe</w:t>
            </w:r>
          </w:p>
        </w:tc>
        <w:tc>
          <w:tcPr>
            <w:tcW w:w="1869" w:type="dxa"/>
            <w:vAlign w:val="center"/>
          </w:tcPr>
          <w:p w14:paraId="75C90DD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2 Informes</w:t>
            </w:r>
          </w:p>
        </w:tc>
        <w:tc>
          <w:tcPr>
            <w:tcW w:w="1869" w:type="dxa"/>
            <w:vAlign w:val="center"/>
          </w:tcPr>
          <w:p w14:paraId="3D24193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CE82A6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61B04A1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0E7D0945" w14:textId="77777777">
        <w:tc>
          <w:tcPr>
            <w:tcW w:w="1868" w:type="dxa"/>
            <w:vAlign w:val="center"/>
          </w:tcPr>
          <w:p w14:paraId="7946253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Ejecutar y hacer seguimiento</w:t>
            </w:r>
          </w:p>
        </w:tc>
        <w:tc>
          <w:tcPr>
            <w:tcW w:w="1869" w:type="dxa"/>
          </w:tcPr>
          <w:p w14:paraId="130E7857" w14:textId="403760E3"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Realizar seguimiento y evaluación por parte de la tercera línea de defensa frente a los riesgos de corrupción identificados y elaborar y publicar el informe en la página web, </w:t>
            </w:r>
            <w:r w:rsidR="00DC62B2">
              <w:rPr>
                <w:rFonts w:ascii="Arial Narrow" w:eastAsia="Arial Narrow" w:hAnsi="Arial Narrow" w:cs="Arial Narrow"/>
                <w:sz w:val="16"/>
                <w:szCs w:val="16"/>
              </w:rPr>
              <w:t>menú</w:t>
            </w:r>
            <w:r w:rsidR="00DC62B2" w:rsidRPr="00046171">
              <w:rPr>
                <w:rFonts w:ascii="Arial Narrow" w:eastAsia="Arial Narrow" w:hAnsi="Arial Narrow" w:cs="Arial Narrow"/>
                <w:sz w:val="16"/>
                <w:szCs w:val="16"/>
              </w:rPr>
              <w:t xml:space="preserve"> </w:t>
            </w:r>
            <w:r w:rsidRPr="00046171">
              <w:rPr>
                <w:rFonts w:ascii="Arial Narrow" w:eastAsia="Arial Narrow" w:hAnsi="Arial Narrow" w:cs="Arial Narrow"/>
                <w:sz w:val="16"/>
                <w:szCs w:val="16"/>
              </w:rPr>
              <w:t xml:space="preserve">de </w:t>
            </w:r>
            <w:r w:rsidR="00DC62B2">
              <w:rPr>
                <w:rFonts w:ascii="Arial Narrow" w:eastAsia="Arial Narrow" w:hAnsi="Arial Narrow" w:cs="Arial Narrow"/>
                <w:sz w:val="16"/>
                <w:szCs w:val="16"/>
              </w:rPr>
              <w:t>T</w:t>
            </w:r>
            <w:r w:rsidRPr="00046171">
              <w:rPr>
                <w:rFonts w:ascii="Arial Narrow" w:eastAsia="Arial Narrow" w:hAnsi="Arial Narrow" w:cs="Arial Narrow"/>
                <w:sz w:val="16"/>
                <w:szCs w:val="16"/>
              </w:rPr>
              <w:t>ransparencia</w:t>
            </w:r>
            <w:r w:rsidR="00DC62B2">
              <w:rPr>
                <w:rFonts w:ascii="Arial Narrow" w:eastAsia="Arial Narrow" w:hAnsi="Arial Narrow" w:cs="Arial Narrow"/>
                <w:sz w:val="16"/>
                <w:szCs w:val="16"/>
              </w:rPr>
              <w:t xml:space="preserve"> y Acceso a la Información Pública</w:t>
            </w:r>
            <w:r w:rsidRPr="00046171">
              <w:rPr>
                <w:rFonts w:ascii="Arial Narrow" w:eastAsia="Arial Narrow" w:hAnsi="Arial Narrow" w:cs="Arial Narrow"/>
                <w:sz w:val="16"/>
                <w:szCs w:val="16"/>
              </w:rPr>
              <w:t>.</w:t>
            </w:r>
          </w:p>
        </w:tc>
        <w:tc>
          <w:tcPr>
            <w:tcW w:w="1869" w:type="dxa"/>
            <w:vAlign w:val="center"/>
          </w:tcPr>
          <w:p w14:paraId="2D2B4E7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Dos (2)</w:t>
            </w:r>
          </w:p>
          <w:p w14:paraId="716EE3AE" w14:textId="5BB47825" w:rsidR="00B80C48" w:rsidRPr="00046171" w:rsidRDefault="00DC62B2">
            <w:pPr>
              <w:spacing w:line="360" w:lineRule="auto"/>
              <w:jc w:val="both"/>
              <w:rPr>
                <w:rFonts w:ascii="Arial Narrow" w:eastAsia="Arial Narrow" w:hAnsi="Arial Narrow" w:cs="Arial Narrow"/>
                <w:sz w:val="16"/>
                <w:szCs w:val="16"/>
              </w:rPr>
            </w:pPr>
            <w:r>
              <w:rPr>
                <w:rFonts w:ascii="Arial Narrow" w:eastAsia="Arial Narrow" w:hAnsi="Arial Narrow" w:cs="Arial Narrow"/>
                <w:sz w:val="16"/>
                <w:szCs w:val="16"/>
              </w:rPr>
              <w:t>i</w:t>
            </w:r>
            <w:r w:rsidRPr="00046171">
              <w:rPr>
                <w:rFonts w:ascii="Arial Narrow" w:eastAsia="Arial Narrow" w:hAnsi="Arial Narrow" w:cs="Arial Narrow"/>
                <w:sz w:val="16"/>
                <w:szCs w:val="16"/>
              </w:rPr>
              <w:t xml:space="preserve">nformes </w:t>
            </w:r>
            <w:r>
              <w:rPr>
                <w:rFonts w:ascii="Arial Narrow" w:eastAsia="Arial Narrow" w:hAnsi="Arial Narrow" w:cs="Arial Narrow"/>
                <w:sz w:val="16"/>
                <w:szCs w:val="16"/>
              </w:rPr>
              <w:t>p</w:t>
            </w:r>
            <w:r w:rsidRPr="00046171">
              <w:rPr>
                <w:rFonts w:ascii="Arial Narrow" w:eastAsia="Arial Narrow" w:hAnsi="Arial Narrow" w:cs="Arial Narrow"/>
                <w:sz w:val="16"/>
                <w:szCs w:val="16"/>
              </w:rPr>
              <w:t xml:space="preserve">ublicados en la página web, </w:t>
            </w:r>
            <w:r>
              <w:rPr>
                <w:rFonts w:ascii="Arial Narrow" w:eastAsia="Arial Narrow" w:hAnsi="Arial Narrow" w:cs="Arial Narrow"/>
                <w:sz w:val="16"/>
                <w:szCs w:val="16"/>
              </w:rPr>
              <w:t>menú</w:t>
            </w:r>
            <w:r w:rsidRPr="00046171">
              <w:rPr>
                <w:rFonts w:ascii="Arial Narrow" w:eastAsia="Arial Narrow" w:hAnsi="Arial Narrow" w:cs="Arial Narrow"/>
                <w:sz w:val="16"/>
                <w:szCs w:val="16"/>
              </w:rPr>
              <w:t xml:space="preserve"> de Transparencia</w:t>
            </w:r>
            <w:r>
              <w:rPr>
                <w:rFonts w:ascii="Arial Narrow" w:eastAsia="Arial Narrow" w:hAnsi="Arial Narrow" w:cs="Arial Narrow"/>
                <w:sz w:val="16"/>
                <w:szCs w:val="16"/>
              </w:rPr>
              <w:t xml:space="preserve"> y Acceso a la Información Pública</w:t>
            </w:r>
            <w:r w:rsidRPr="00046171">
              <w:rPr>
                <w:rFonts w:ascii="Arial Narrow" w:eastAsia="Arial Narrow" w:hAnsi="Arial Narrow" w:cs="Arial Narrow"/>
                <w:sz w:val="16"/>
                <w:szCs w:val="16"/>
              </w:rPr>
              <w:t>, Ruta:</w:t>
            </w:r>
          </w:p>
          <w:p w14:paraId="462174FC" w14:textId="77777777" w:rsidR="00B80C48" w:rsidRPr="00046171" w:rsidRDefault="00000000">
            <w:pPr>
              <w:spacing w:line="360" w:lineRule="auto"/>
              <w:jc w:val="both"/>
              <w:rPr>
                <w:rFonts w:ascii="Arial Narrow" w:eastAsia="Arial Narrow" w:hAnsi="Arial Narrow" w:cs="Arial Narrow"/>
                <w:sz w:val="16"/>
                <w:szCs w:val="16"/>
              </w:rPr>
            </w:pPr>
            <w:proofErr w:type="gramStart"/>
            <w:r w:rsidRPr="00046171">
              <w:rPr>
                <w:rFonts w:ascii="Arial Narrow" w:eastAsia="Arial Narrow" w:hAnsi="Arial Narrow" w:cs="Arial Narrow"/>
                <w:sz w:val="16"/>
                <w:szCs w:val="16"/>
              </w:rPr>
              <w:t>Inicio »</w:t>
            </w:r>
            <w:proofErr w:type="gramEnd"/>
            <w:r w:rsidRPr="00046171">
              <w:rPr>
                <w:rFonts w:ascii="Arial Narrow" w:eastAsia="Arial Narrow" w:hAnsi="Arial Narrow" w:cs="Arial Narrow"/>
                <w:sz w:val="16"/>
                <w:szCs w:val="16"/>
              </w:rPr>
              <w:t xml:space="preserve"> Quienes somos » Control interno » Informes de Auditoría, Evaluaciones y Seguimientos</w:t>
            </w:r>
          </w:p>
        </w:tc>
        <w:tc>
          <w:tcPr>
            <w:tcW w:w="1869" w:type="dxa"/>
            <w:vAlign w:val="center"/>
          </w:tcPr>
          <w:p w14:paraId="0C91BB3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4DC90F3E" w14:textId="77777777" w:rsidR="00B80C48" w:rsidRPr="00046171" w:rsidRDefault="00B80C48">
            <w:pPr>
              <w:spacing w:line="360" w:lineRule="auto"/>
              <w:jc w:val="both"/>
              <w:rPr>
                <w:rFonts w:ascii="Arial Narrow" w:eastAsia="Arial Narrow" w:hAnsi="Arial Narrow" w:cs="Arial Narrow"/>
                <w:sz w:val="16"/>
                <w:szCs w:val="16"/>
              </w:rPr>
            </w:pPr>
          </w:p>
          <w:p w14:paraId="355A8F9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6E42A9E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Control Interno</w:t>
            </w:r>
          </w:p>
        </w:tc>
      </w:tr>
    </w:tbl>
    <w:p w14:paraId="6DD94367" w14:textId="77777777" w:rsidR="00B80C48" w:rsidRPr="00046171" w:rsidRDefault="00B80C48">
      <w:pPr>
        <w:spacing w:line="360" w:lineRule="auto"/>
        <w:rPr>
          <w:rFonts w:ascii="Arial Narrow" w:eastAsia="Arial Narrow" w:hAnsi="Arial Narrow" w:cs="Arial Narrow"/>
          <w:b/>
          <w:color w:val="000000"/>
          <w:sz w:val="22"/>
          <w:szCs w:val="22"/>
        </w:rPr>
      </w:pPr>
    </w:p>
    <w:p w14:paraId="42FBAE1E" w14:textId="6FA92EA8" w:rsidR="00B80C48" w:rsidRPr="000F0ED6" w:rsidRDefault="000F0ED6" w:rsidP="00046171">
      <w:pPr>
        <w:pStyle w:val="Prrafodelista"/>
        <w:numPr>
          <w:ilvl w:val="0"/>
          <w:numId w:val="6"/>
        </w:numPr>
        <w:pBdr>
          <w:top w:val="nil"/>
          <w:left w:val="nil"/>
          <w:bottom w:val="nil"/>
          <w:right w:val="nil"/>
          <w:between w:val="nil"/>
        </w:pBdr>
        <w:spacing w:line="360" w:lineRule="auto"/>
        <w:outlineLvl w:val="1"/>
        <w:rPr>
          <w:rFonts w:ascii="Arial Narrow" w:eastAsia="Arial Narrow" w:hAnsi="Arial Narrow" w:cs="Arial Narrow"/>
          <w:b/>
          <w:color w:val="000000"/>
          <w:sz w:val="22"/>
          <w:szCs w:val="22"/>
          <w:lang w:val="es-CO"/>
        </w:rPr>
      </w:pPr>
      <w:bookmarkStart w:id="7" w:name="_Toc167900521"/>
      <w:r w:rsidRPr="000F0ED6">
        <w:rPr>
          <w:rFonts w:ascii="Arial Narrow" w:eastAsia="Arial Narrow" w:hAnsi="Arial Narrow" w:cs="Arial Narrow"/>
          <w:b/>
          <w:color w:val="000000"/>
          <w:sz w:val="22"/>
          <w:szCs w:val="22"/>
          <w:lang w:val="es-CO"/>
        </w:rPr>
        <w:t>Componente 3: Redes Interinstitucionales para el Fortalecimiento de Prevención de Actos de Corrupción, Transparencia y Legalidad</w:t>
      </w:r>
      <w:bookmarkEnd w:id="7"/>
    </w:p>
    <w:p w14:paraId="4C539DB9" w14:textId="4B89C4B2" w:rsidR="00B80C48" w:rsidRPr="00046171" w:rsidRDefault="000F0ED6">
      <w:pPr>
        <w:widowControl w:val="0"/>
        <w:pBdr>
          <w:top w:val="nil"/>
          <w:left w:val="nil"/>
          <w:bottom w:val="nil"/>
          <w:right w:val="nil"/>
          <w:between w:val="nil"/>
        </w:pBdr>
        <w:spacing w:before="40" w:after="40" w:line="360" w:lineRule="auto"/>
        <w:jc w:val="both"/>
        <w:rPr>
          <w:rFonts w:ascii="Calibri" w:eastAsia="Calibri" w:hAnsi="Calibri" w:cs="Calibri"/>
          <w:sz w:val="22"/>
          <w:szCs w:val="22"/>
        </w:rPr>
      </w:pPr>
      <w:r w:rsidRPr="000F0ED6">
        <w:rPr>
          <w:rFonts w:ascii="Arial Narrow" w:eastAsia="Arial Narrow" w:hAnsi="Arial Narrow" w:cs="Arial Narrow"/>
          <w:sz w:val="22"/>
          <w:szCs w:val="22"/>
        </w:rPr>
        <w:t>El Ministerio de Ciencia</w:t>
      </w:r>
      <w:r w:rsidR="00FC671C">
        <w:rPr>
          <w:rFonts w:ascii="Arial Narrow" w:eastAsia="Arial Narrow" w:hAnsi="Arial Narrow" w:cs="Arial Narrow"/>
          <w:sz w:val="22"/>
          <w:szCs w:val="22"/>
        </w:rPr>
        <w:t>,</w:t>
      </w:r>
      <w:r w:rsidRPr="000F0ED6">
        <w:rPr>
          <w:rFonts w:ascii="Arial Narrow" w:eastAsia="Arial Narrow" w:hAnsi="Arial Narrow" w:cs="Arial Narrow"/>
          <w:sz w:val="22"/>
          <w:szCs w:val="22"/>
        </w:rPr>
        <w:t xml:space="preserve"> Tecnología e Innovación</w:t>
      </w:r>
      <w:r w:rsidRPr="000F0ED6">
        <w:rPr>
          <w:rFonts w:ascii="Calibri" w:eastAsia="Calibri" w:hAnsi="Calibri" w:cs="Calibri"/>
          <w:sz w:val="22"/>
          <w:szCs w:val="22"/>
        </w:rPr>
        <w:t xml:space="preserve"> adoptar</w:t>
      </w:r>
      <w:r w:rsidR="00FC671C">
        <w:rPr>
          <w:rFonts w:ascii="Calibri" w:eastAsia="Calibri" w:hAnsi="Calibri" w:cs="Calibri"/>
          <w:sz w:val="22"/>
          <w:szCs w:val="22"/>
        </w:rPr>
        <w:t>á</w:t>
      </w:r>
      <w:r w:rsidRPr="000F0ED6">
        <w:rPr>
          <w:rFonts w:ascii="Calibri" w:eastAsia="Calibri" w:hAnsi="Calibri" w:cs="Calibri"/>
          <w:sz w:val="22"/>
          <w:szCs w:val="22"/>
        </w:rPr>
        <w:t xml:space="preserve"> </w:t>
      </w:r>
      <w:r w:rsidRPr="00046171">
        <w:rPr>
          <w:rFonts w:ascii="Calibri" w:eastAsia="Calibri" w:hAnsi="Calibri" w:cs="Calibri"/>
          <w:sz w:val="22"/>
          <w:szCs w:val="22"/>
        </w:rPr>
        <w:t xml:space="preserve">en el Programa de Transparencia y Ética en el sector Público la </w:t>
      </w:r>
      <w:r w:rsidRPr="003A7C90">
        <w:rPr>
          <w:rFonts w:ascii="Calibri" w:eastAsia="Calibri" w:hAnsi="Calibri" w:cs="Calibri"/>
          <w:sz w:val="22"/>
          <w:szCs w:val="22"/>
        </w:rPr>
        <w:t>Red Interinstitucional de Transparencia y Anticorrupción (RITA</w:t>
      </w:r>
      <w:r w:rsidRPr="00046171">
        <w:rPr>
          <w:rFonts w:ascii="Calibri" w:eastAsia="Calibri" w:hAnsi="Calibri" w:cs="Calibri"/>
          <w:sz w:val="22"/>
          <w:szCs w:val="22"/>
        </w:rPr>
        <w:t xml:space="preserve">) la cual busca fortalecer los </w:t>
      </w:r>
      <w:r w:rsidRPr="00046171">
        <w:rPr>
          <w:rFonts w:ascii="Calibri" w:eastAsia="Calibri" w:hAnsi="Calibri" w:cs="Calibri"/>
          <w:sz w:val="22"/>
          <w:szCs w:val="22"/>
        </w:rPr>
        <w:lastRenderedPageBreak/>
        <w:t xml:space="preserve">mecanismos de lucha contra la corrupción, acercar a los ciudadanos a las instituciones públicas a través del uso de canales de participación ciudadana y transparencia, y prevenir actos que atenten contra el buen funcionamiento del Estado y la debida administración de los recursos públicos. </w:t>
      </w:r>
    </w:p>
    <w:p w14:paraId="3ED6A078" w14:textId="77777777" w:rsidR="00B80C48" w:rsidRPr="00046171" w:rsidRDefault="00B80C48">
      <w:pPr>
        <w:spacing w:line="259" w:lineRule="auto"/>
        <w:jc w:val="both"/>
        <w:rPr>
          <w:rFonts w:ascii="Calibri" w:eastAsia="Calibri" w:hAnsi="Calibri" w:cs="Calibri"/>
          <w:sz w:val="22"/>
          <w:szCs w:val="22"/>
        </w:rPr>
      </w:pPr>
    </w:p>
    <w:p w14:paraId="4AD6E267" w14:textId="77777777" w:rsidR="00B80C48" w:rsidRPr="00046171" w:rsidRDefault="00000000">
      <w:pPr>
        <w:spacing w:line="259" w:lineRule="auto"/>
        <w:jc w:val="both"/>
        <w:rPr>
          <w:rFonts w:ascii="Calibri" w:eastAsia="Calibri" w:hAnsi="Calibri" w:cs="Calibri"/>
          <w:sz w:val="22"/>
          <w:szCs w:val="22"/>
        </w:rPr>
      </w:pPr>
      <w:r w:rsidRPr="00046171">
        <w:rPr>
          <w:rFonts w:ascii="Calibri" w:eastAsia="Calibri" w:hAnsi="Calibri" w:cs="Calibri"/>
          <w:sz w:val="22"/>
          <w:szCs w:val="22"/>
        </w:rPr>
        <w:t xml:space="preserve">La cual tiene como herramienta de gestión la matriz de acceso a la información ITA que se encuentra publicada en </w:t>
      </w:r>
      <w:hyperlink r:id="rId11">
        <w:r w:rsidRPr="00046171">
          <w:rPr>
            <w:rFonts w:ascii="Calibri" w:eastAsia="Calibri" w:hAnsi="Calibri" w:cs="Calibri"/>
            <w:color w:val="0563C1"/>
            <w:sz w:val="22"/>
            <w:szCs w:val="22"/>
            <w:u w:val="single"/>
          </w:rPr>
          <w:t>https://www.procuraduria.gov.co/Pages/ita.aspx</w:t>
        </w:r>
      </w:hyperlink>
      <w:r w:rsidRPr="00046171">
        <w:rPr>
          <w:rFonts w:ascii="Calibri" w:eastAsia="Calibri" w:hAnsi="Calibri" w:cs="Calibri"/>
          <w:sz w:val="22"/>
          <w:szCs w:val="22"/>
        </w:rPr>
        <w:t>.</w:t>
      </w:r>
    </w:p>
    <w:p w14:paraId="30B855D9" w14:textId="77777777" w:rsidR="00B80C48" w:rsidRPr="00046171" w:rsidRDefault="00B80C48">
      <w:pPr>
        <w:spacing w:line="259" w:lineRule="auto"/>
        <w:jc w:val="both"/>
        <w:rPr>
          <w:rFonts w:ascii="Calibri" w:eastAsia="Calibri" w:hAnsi="Calibri" w:cs="Calibri"/>
          <w:sz w:val="22"/>
          <w:szCs w:val="22"/>
        </w:rPr>
      </w:pPr>
    </w:p>
    <w:p w14:paraId="74E42B43" w14:textId="0B3A836E" w:rsidR="00B80C48" w:rsidRPr="00046171" w:rsidRDefault="000F0ED6">
      <w:pPr>
        <w:spacing w:line="259" w:lineRule="auto"/>
        <w:jc w:val="both"/>
        <w:rPr>
          <w:rFonts w:ascii="Calibri" w:eastAsia="Calibri" w:hAnsi="Calibri" w:cs="Calibri"/>
          <w:sz w:val="22"/>
          <w:szCs w:val="22"/>
        </w:rPr>
      </w:pPr>
      <w:r>
        <w:rPr>
          <w:rFonts w:ascii="Calibri" w:eastAsia="Calibri" w:hAnsi="Calibri" w:cs="Calibri"/>
          <w:sz w:val="22"/>
          <w:szCs w:val="22"/>
        </w:rPr>
        <w:t xml:space="preserve">Por otro lado, incluirá el enfoque de </w:t>
      </w:r>
      <w:r w:rsidRPr="00046171">
        <w:rPr>
          <w:rFonts w:ascii="Calibri" w:eastAsia="Calibri" w:hAnsi="Calibri" w:cs="Calibri"/>
          <w:sz w:val="22"/>
          <w:szCs w:val="22"/>
        </w:rPr>
        <w:t xml:space="preserve">la Ética del Cuidado </w:t>
      </w:r>
      <w:r>
        <w:rPr>
          <w:rFonts w:ascii="Calibri" w:eastAsia="Calibri" w:hAnsi="Calibri" w:cs="Calibri"/>
          <w:sz w:val="22"/>
          <w:szCs w:val="22"/>
        </w:rPr>
        <w:t xml:space="preserve">el cual </w:t>
      </w:r>
      <w:r w:rsidRPr="00046171">
        <w:rPr>
          <w:rFonts w:ascii="Calibri" w:eastAsia="Calibri" w:hAnsi="Calibri" w:cs="Calibri"/>
          <w:sz w:val="22"/>
          <w:szCs w:val="22"/>
        </w:rPr>
        <w:t>ofrece un marco conceptual y práctico valioso para fortalecer las redes interinstitucionales en el sector público, promoviendo relaciones más colaborativas, decisiones más justas, mayor transparencia, una cultura de cuidado y una colaboración ciudadana activa.</w:t>
      </w:r>
      <w:r>
        <w:rPr>
          <w:rFonts w:ascii="Calibri" w:eastAsia="Calibri" w:hAnsi="Calibri" w:cs="Calibri"/>
          <w:sz w:val="22"/>
          <w:szCs w:val="22"/>
        </w:rPr>
        <w:t xml:space="preserve"> </w:t>
      </w:r>
      <w:r w:rsidRPr="00046171">
        <w:rPr>
          <w:rFonts w:ascii="Calibri" w:eastAsia="Calibri" w:hAnsi="Calibri" w:cs="Calibri"/>
          <w:sz w:val="22"/>
          <w:szCs w:val="22"/>
        </w:rPr>
        <w:t>La incorporación de la Ética del Cuidado en el Programa de Transparencia y Ética del Sector Público representa un paso significativo hacia la construcción de un sector público más humano, responsable y comprometido con el bienestar de las personas y las comunidades.</w:t>
      </w:r>
    </w:p>
    <w:p w14:paraId="2D964E9B" w14:textId="77777777" w:rsidR="00B80C48" w:rsidRPr="00046171" w:rsidRDefault="00B80C48">
      <w:pPr>
        <w:widowControl w:val="0"/>
        <w:pBdr>
          <w:top w:val="nil"/>
          <w:left w:val="nil"/>
          <w:bottom w:val="nil"/>
          <w:right w:val="nil"/>
          <w:between w:val="nil"/>
        </w:pBdr>
        <w:spacing w:before="40" w:after="40" w:line="360" w:lineRule="auto"/>
        <w:jc w:val="both"/>
        <w:rPr>
          <w:rFonts w:ascii="Arial Narrow" w:eastAsia="Arial Narrow" w:hAnsi="Arial Narrow" w:cs="Arial Narrow"/>
          <w:b/>
          <w:sz w:val="22"/>
          <w:szCs w:val="22"/>
        </w:rPr>
      </w:pPr>
    </w:p>
    <w:tbl>
      <w:tblPr>
        <w:tblStyle w:val="a1"/>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8"/>
        <w:gridCol w:w="1869"/>
        <w:gridCol w:w="1869"/>
        <w:gridCol w:w="1869"/>
        <w:gridCol w:w="1869"/>
      </w:tblGrid>
      <w:tr w:rsidR="00B80C48" w:rsidRPr="00046171" w14:paraId="563F6DDE" w14:textId="77777777">
        <w:trPr>
          <w:tblHeader/>
        </w:trPr>
        <w:tc>
          <w:tcPr>
            <w:tcW w:w="1868" w:type="dxa"/>
          </w:tcPr>
          <w:p w14:paraId="7A5268CC"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t>Subcomponente</w:t>
            </w:r>
          </w:p>
        </w:tc>
        <w:tc>
          <w:tcPr>
            <w:tcW w:w="1869" w:type="dxa"/>
          </w:tcPr>
          <w:p w14:paraId="468B47CE"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Acción</w:t>
            </w:r>
          </w:p>
        </w:tc>
        <w:tc>
          <w:tcPr>
            <w:tcW w:w="1869" w:type="dxa"/>
          </w:tcPr>
          <w:p w14:paraId="684E80AD" w14:textId="5ED0B9D9"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t>Producto fina</w:t>
            </w:r>
            <w:r w:rsidR="000F0ED6">
              <w:rPr>
                <w:rFonts w:ascii="Arial Narrow" w:eastAsia="Arial Narrow" w:hAnsi="Arial Narrow" w:cs="Arial Narrow"/>
                <w:b/>
                <w:sz w:val="16"/>
                <w:szCs w:val="16"/>
              </w:rPr>
              <w:t>l</w:t>
            </w:r>
          </w:p>
        </w:tc>
        <w:tc>
          <w:tcPr>
            <w:tcW w:w="1869" w:type="dxa"/>
          </w:tcPr>
          <w:p w14:paraId="26AB5AB2" w14:textId="08769E1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 xml:space="preserve">Fecha </w:t>
            </w:r>
            <w:r w:rsidRPr="00046171">
              <w:rPr>
                <w:rFonts w:ascii="Arial Narrow" w:eastAsia="Arial Narrow" w:hAnsi="Arial Narrow" w:cs="Arial Narrow"/>
                <w:b/>
                <w:sz w:val="16"/>
                <w:szCs w:val="16"/>
              </w:rPr>
              <w:t>para cargue de ev</w:t>
            </w:r>
            <w:r w:rsidR="000F0ED6">
              <w:rPr>
                <w:rFonts w:ascii="Arial Narrow" w:eastAsia="Arial Narrow" w:hAnsi="Arial Narrow" w:cs="Arial Narrow"/>
                <w:b/>
                <w:sz w:val="16"/>
                <w:szCs w:val="16"/>
              </w:rPr>
              <w:t>i</w:t>
            </w:r>
            <w:r w:rsidRPr="00046171">
              <w:rPr>
                <w:rFonts w:ascii="Arial Narrow" w:eastAsia="Arial Narrow" w:hAnsi="Arial Narrow" w:cs="Arial Narrow"/>
                <w:b/>
                <w:sz w:val="16"/>
                <w:szCs w:val="16"/>
              </w:rPr>
              <w:t>dencias</w:t>
            </w:r>
          </w:p>
        </w:tc>
        <w:tc>
          <w:tcPr>
            <w:tcW w:w="1869" w:type="dxa"/>
          </w:tcPr>
          <w:p w14:paraId="16C31D15"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Responsable</w:t>
            </w:r>
          </w:p>
        </w:tc>
      </w:tr>
      <w:tr w:rsidR="00B80C48" w:rsidRPr="00046171" w14:paraId="0F7A6536" w14:textId="77777777">
        <w:trPr>
          <w:trHeight w:val="160"/>
        </w:trPr>
        <w:tc>
          <w:tcPr>
            <w:tcW w:w="1868" w:type="dxa"/>
            <w:vMerge w:val="restart"/>
            <w:vAlign w:val="center"/>
          </w:tcPr>
          <w:p w14:paraId="5A66C32D"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Ética del cuidado</w:t>
            </w:r>
          </w:p>
        </w:tc>
        <w:tc>
          <w:tcPr>
            <w:tcW w:w="1869" w:type="dxa"/>
          </w:tcPr>
          <w:p w14:paraId="335A73E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Llevar a Mesa Técnica de Transformación Cultural e Innovación una propuesta para articular las estrategias de talento humano, cultura e innovación a través de la promoción de la ética del cuidado: cuidar a las personas, cuidar los procesos, cuidar los recursos, cuidar las relaciones, para fortalecer el ambiente de legalidad</w:t>
            </w:r>
          </w:p>
        </w:tc>
        <w:tc>
          <w:tcPr>
            <w:tcW w:w="1869" w:type="dxa"/>
            <w:vAlign w:val="center"/>
          </w:tcPr>
          <w:p w14:paraId="301D6DF7" w14:textId="367C50B5"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Propuesta de </w:t>
            </w:r>
            <w:r w:rsidR="00FC671C">
              <w:rPr>
                <w:rFonts w:ascii="Arial Narrow" w:eastAsia="Arial Narrow" w:hAnsi="Arial Narrow" w:cs="Arial Narrow"/>
                <w:sz w:val="16"/>
                <w:szCs w:val="16"/>
              </w:rPr>
              <w:t>É</w:t>
            </w:r>
            <w:r w:rsidRPr="00046171">
              <w:rPr>
                <w:rFonts w:ascii="Arial Narrow" w:eastAsia="Arial Narrow" w:hAnsi="Arial Narrow" w:cs="Arial Narrow"/>
                <w:sz w:val="16"/>
                <w:szCs w:val="16"/>
              </w:rPr>
              <w:t xml:space="preserve">tica del </w:t>
            </w:r>
            <w:r w:rsidR="00FC671C">
              <w:rPr>
                <w:rFonts w:ascii="Arial Narrow" w:eastAsia="Arial Narrow" w:hAnsi="Arial Narrow" w:cs="Arial Narrow"/>
                <w:sz w:val="16"/>
                <w:szCs w:val="16"/>
              </w:rPr>
              <w:t>C</w:t>
            </w:r>
            <w:r w:rsidRPr="00046171">
              <w:rPr>
                <w:rFonts w:ascii="Arial Narrow" w:eastAsia="Arial Narrow" w:hAnsi="Arial Narrow" w:cs="Arial Narrow"/>
                <w:sz w:val="16"/>
                <w:szCs w:val="16"/>
              </w:rPr>
              <w:t>uidado</w:t>
            </w:r>
          </w:p>
        </w:tc>
        <w:tc>
          <w:tcPr>
            <w:tcW w:w="1869" w:type="dxa"/>
            <w:vAlign w:val="center"/>
          </w:tcPr>
          <w:p w14:paraId="741058A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tc>
        <w:tc>
          <w:tcPr>
            <w:tcW w:w="1869" w:type="dxa"/>
            <w:vAlign w:val="center"/>
          </w:tcPr>
          <w:p w14:paraId="3226A45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397D1D11" w14:textId="77777777">
        <w:trPr>
          <w:trHeight w:val="160"/>
        </w:trPr>
        <w:tc>
          <w:tcPr>
            <w:tcW w:w="1868" w:type="dxa"/>
            <w:vMerge/>
            <w:vAlign w:val="center"/>
          </w:tcPr>
          <w:p w14:paraId="65897B6B" w14:textId="77777777" w:rsidR="00B80C48" w:rsidRPr="00046171" w:rsidRDefault="00B80C48">
            <w:pPr>
              <w:jc w:val="both"/>
              <w:rPr>
                <w:rFonts w:ascii="Arial Narrow" w:eastAsia="Arial Narrow" w:hAnsi="Arial Narrow" w:cs="Arial Narrow"/>
                <w:sz w:val="16"/>
                <w:szCs w:val="16"/>
              </w:rPr>
            </w:pPr>
          </w:p>
        </w:tc>
        <w:tc>
          <w:tcPr>
            <w:tcW w:w="1869" w:type="dxa"/>
          </w:tcPr>
          <w:p w14:paraId="6650978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experiencia de aprendizaje sobre la ética del cuidado</w:t>
            </w:r>
          </w:p>
        </w:tc>
        <w:tc>
          <w:tcPr>
            <w:tcW w:w="1869" w:type="dxa"/>
            <w:vAlign w:val="center"/>
          </w:tcPr>
          <w:p w14:paraId="3CD2FAB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Experiencia de aprendizaje</w:t>
            </w:r>
          </w:p>
        </w:tc>
        <w:tc>
          <w:tcPr>
            <w:tcW w:w="1869" w:type="dxa"/>
            <w:vAlign w:val="center"/>
          </w:tcPr>
          <w:p w14:paraId="04E8963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69D8B3F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bl>
    <w:p w14:paraId="0FD0E534" w14:textId="77777777" w:rsidR="00B80C48" w:rsidRPr="00046171" w:rsidRDefault="00B80C48">
      <w:pPr>
        <w:spacing w:line="360" w:lineRule="auto"/>
        <w:rPr>
          <w:rFonts w:ascii="Arial Narrow" w:eastAsia="Arial Narrow" w:hAnsi="Arial Narrow" w:cs="Arial Narrow"/>
          <w:b/>
          <w:color w:val="000000"/>
          <w:sz w:val="22"/>
          <w:szCs w:val="22"/>
        </w:rPr>
      </w:pPr>
    </w:p>
    <w:p w14:paraId="5BF5AF11" w14:textId="0AAB5EFA" w:rsidR="00B80C48" w:rsidRPr="000F0ED6" w:rsidRDefault="000F0ED6" w:rsidP="00046171">
      <w:pPr>
        <w:pStyle w:val="Ttulo2"/>
        <w:numPr>
          <w:ilvl w:val="0"/>
          <w:numId w:val="6"/>
        </w:numPr>
        <w:rPr>
          <w:rFonts w:ascii="Arial Narrow" w:eastAsia="Arial Narrow" w:hAnsi="Arial Narrow" w:cs="Arial Narrow"/>
          <w:i w:val="0"/>
          <w:color w:val="000000"/>
          <w:sz w:val="22"/>
          <w:szCs w:val="22"/>
        </w:rPr>
      </w:pPr>
      <w:bookmarkStart w:id="8" w:name="_Toc167900522"/>
      <w:r w:rsidRPr="000F0ED6">
        <w:rPr>
          <w:rFonts w:ascii="Arial Narrow" w:eastAsia="Arial Narrow" w:hAnsi="Arial Narrow" w:cs="Arial Narrow"/>
          <w:i w:val="0"/>
          <w:color w:val="000000"/>
          <w:sz w:val="22"/>
          <w:szCs w:val="22"/>
        </w:rPr>
        <w:t>Componente 4: Canales de Denuncia conforme lo establecido en el Artículo 76 de la Ley 1474 de 2011</w:t>
      </w:r>
      <w:bookmarkEnd w:id="8"/>
    </w:p>
    <w:p w14:paraId="7E6646C6" w14:textId="77777777" w:rsidR="00046171" w:rsidRPr="00046171" w:rsidRDefault="00046171" w:rsidP="00046171">
      <w:pPr>
        <w:rPr>
          <w:rFonts w:eastAsia="Arial Narrow"/>
        </w:rPr>
      </w:pPr>
    </w:p>
    <w:p w14:paraId="7B49FB56" w14:textId="4A94295C" w:rsidR="00B80C48" w:rsidRPr="00046171" w:rsidRDefault="00000000">
      <w:pPr>
        <w:spacing w:line="259" w:lineRule="auto"/>
        <w:jc w:val="both"/>
        <w:rPr>
          <w:rFonts w:ascii="Arial Narrow" w:eastAsia="Arial Narrow" w:hAnsi="Arial Narrow" w:cs="Arial Narrow"/>
          <w:b/>
          <w:sz w:val="22"/>
          <w:szCs w:val="22"/>
        </w:rPr>
      </w:pPr>
      <w:r w:rsidRPr="00046171">
        <w:rPr>
          <w:rFonts w:ascii="Calibri" w:eastAsia="Calibri" w:hAnsi="Calibri" w:cs="Calibri"/>
          <w:sz w:val="22"/>
          <w:szCs w:val="22"/>
        </w:rPr>
        <w:t xml:space="preserve">Los Canales Institucionales de Atención al Ciudadano </w:t>
      </w:r>
      <w:r w:rsidR="00FC671C">
        <w:rPr>
          <w:rFonts w:ascii="Calibri" w:eastAsia="Calibri" w:hAnsi="Calibri" w:cs="Calibri"/>
          <w:sz w:val="22"/>
          <w:szCs w:val="22"/>
        </w:rPr>
        <w:t xml:space="preserve">se encuentran definidos </w:t>
      </w:r>
      <w:r w:rsidRPr="00046171">
        <w:rPr>
          <w:rFonts w:ascii="Calibri" w:eastAsia="Calibri" w:hAnsi="Calibri" w:cs="Calibri"/>
          <w:sz w:val="22"/>
          <w:szCs w:val="22"/>
        </w:rPr>
        <w:t xml:space="preserve">conforme lo establecido en el Artículo 76 de la Ley 1474 de 2011, la cual establece una serie de actividades a seguir para mejorar la calidad y accesibilidad de los ciudadanos a los trámites y servicios ofrecidos por la entidad. </w:t>
      </w:r>
      <w:r w:rsidR="000F0ED6">
        <w:rPr>
          <w:rFonts w:ascii="Calibri" w:eastAsia="Calibri" w:hAnsi="Calibri" w:cs="Calibri"/>
          <w:sz w:val="22"/>
          <w:szCs w:val="22"/>
        </w:rPr>
        <w:t xml:space="preserve">El Ministerio cuenta con canales de atención que pueden ser consultados en el siguiente </w:t>
      </w:r>
      <w:r w:rsidR="00FC671C">
        <w:rPr>
          <w:rFonts w:ascii="Calibri" w:eastAsia="Calibri" w:hAnsi="Calibri" w:cs="Calibri"/>
          <w:sz w:val="22"/>
          <w:szCs w:val="22"/>
        </w:rPr>
        <w:t>enlace</w:t>
      </w:r>
      <w:r w:rsidR="000F0ED6">
        <w:rPr>
          <w:rFonts w:ascii="Calibri" w:eastAsia="Calibri" w:hAnsi="Calibri" w:cs="Calibri"/>
          <w:sz w:val="22"/>
          <w:szCs w:val="22"/>
        </w:rPr>
        <w:t>:</w:t>
      </w:r>
      <w:r w:rsidR="00835C44">
        <w:rPr>
          <w:rFonts w:ascii="Calibri" w:eastAsia="Calibri" w:hAnsi="Calibri" w:cs="Calibri"/>
          <w:sz w:val="22"/>
          <w:szCs w:val="22"/>
        </w:rPr>
        <w:t xml:space="preserve"> </w:t>
      </w:r>
      <w:hyperlink r:id="rId12" w:history="1">
        <w:r w:rsidR="00835C44" w:rsidRPr="00CA6DEC">
          <w:rPr>
            <w:rStyle w:val="Hipervnculo"/>
            <w:rFonts w:ascii="Calibri" w:eastAsia="Calibri" w:hAnsi="Calibri" w:cs="Calibri"/>
            <w:sz w:val="22"/>
            <w:szCs w:val="22"/>
          </w:rPr>
          <w:t>https://minciencias.gov.co/atencion-al-ciudadano/canales-atencion-al-ciudadano</w:t>
        </w:r>
      </w:hyperlink>
      <w:r w:rsidR="00835C44">
        <w:rPr>
          <w:rFonts w:ascii="Calibri" w:eastAsia="Calibri" w:hAnsi="Calibri" w:cs="Calibri"/>
          <w:sz w:val="22"/>
          <w:szCs w:val="22"/>
        </w:rPr>
        <w:t xml:space="preserve">, </w:t>
      </w:r>
      <w:r w:rsidR="000F0ED6">
        <w:rPr>
          <w:rFonts w:ascii="Calibri" w:eastAsia="Calibri" w:hAnsi="Calibri" w:cs="Calibri"/>
          <w:sz w:val="22"/>
          <w:szCs w:val="22"/>
        </w:rPr>
        <w:t xml:space="preserve"> e igualmente</w:t>
      </w:r>
      <w:r w:rsidR="00835C44">
        <w:rPr>
          <w:rFonts w:ascii="Calibri" w:eastAsia="Calibri" w:hAnsi="Calibri" w:cs="Calibri"/>
          <w:sz w:val="22"/>
          <w:szCs w:val="22"/>
        </w:rPr>
        <w:t xml:space="preserve"> establece las siguientes actividades a ejecutar para el componente en la vigencia 2024:</w:t>
      </w:r>
    </w:p>
    <w:p w14:paraId="603BFC1D" w14:textId="77777777" w:rsidR="00B80C48" w:rsidRPr="00046171" w:rsidRDefault="00B80C48">
      <w:pPr>
        <w:widowControl w:val="0"/>
        <w:pBdr>
          <w:top w:val="nil"/>
          <w:left w:val="nil"/>
          <w:bottom w:val="nil"/>
          <w:right w:val="nil"/>
          <w:between w:val="nil"/>
        </w:pBdr>
        <w:spacing w:before="40" w:after="40" w:line="360" w:lineRule="auto"/>
        <w:jc w:val="both"/>
        <w:rPr>
          <w:rFonts w:ascii="Arial Narrow" w:eastAsia="Arial Narrow" w:hAnsi="Arial Narrow" w:cs="Arial Narrow"/>
          <w:b/>
          <w:sz w:val="22"/>
          <w:szCs w:val="22"/>
        </w:rPr>
      </w:pPr>
    </w:p>
    <w:tbl>
      <w:tblPr>
        <w:tblStyle w:val="a2"/>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8"/>
        <w:gridCol w:w="1869"/>
        <w:gridCol w:w="1869"/>
        <w:gridCol w:w="1869"/>
        <w:gridCol w:w="1869"/>
      </w:tblGrid>
      <w:tr w:rsidR="00B80C48" w:rsidRPr="00046171" w14:paraId="50260A42" w14:textId="77777777">
        <w:trPr>
          <w:trHeight w:val="185"/>
          <w:tblHeader/>
        </w:trPr>
        <w:tc>
          <w:tcPr>
            <w:tcW w:w="1868" w:type="dxa"/>
          </w:tcPr>
          <w:p w14:paraId="7843D7B2"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lastRenderedPageBreak/>
              <w:t>Subcomponente</w:t>
            </w:r>
          </w:p>
        </w:tc>
        <w:tc>
          <w:tcPr>
            <w:tcW w:w="1869" w:type="dxa"/>
          </w:tcPr>
          <w:p w14:paraId="5DB6CED5"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Acción</w:t>
            </w:r>
          </w:p>
        </w:tc>
        <w:tc>
          <w:tcPr>
            <w:tcW w:w="1869" w:type="dxa"/>
          </w:tcPr>
          <w:p w14:paraId="4929B54B"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t>Producto final</w:t>
            </w:r>
          </w:p>
        </w:tc>
        <w:tc>
          <w:tcPr>
            <w:tcW w:w="1869" w:type="dxa"/>
          </w:tcPr>
          <w:p w14:paraId="601CD802"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 xml:space="preserve">Fecha </w:t>
            </w:r>
            <w:r w:rsidRPr="00046171">
              <w:rPr>
                <w:rFonts w:ascii="Arial Narrow" w:eastAsia="Arial Narrow" w:hAnsi="Arial Narrow" w:cs="Arial Narrow"/>
                <w:b/>
                <w:sz w:val="16"/>
                <w:szCs w:val="16"/>
              </w:rPr>
              <w:t>para cargue de evidencias</w:t>
            </w:r>
          </w:p>
        </w:tc>
        <w:tc>
          <w:tcPr>
            <w:tcW w:w="1869" w:type="dxa"/>
          </w:tcPr>
          <w:p w14:paraId="4D97B5CB"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Responsable</w:t>
            </w:r>
          </w:p>
        </w:tc>
      </w:tr>
      <w:tr w:rsidR="00B80C48" w:rsidRPr="00046171" w14:paraId="65349AC0" w14:textId="77777777">
        <w:trPr>
          <w:trHeight w:val="160"/>
        </w:trPr>
        <w:tc>
          <w:tcPr>
            <w:tcW w:w="1868" w:type="dxa"/>
            <w:vMerge w:val="restart"/>
            <w:vAlign w:val="center"/>
          </w:tcPr>
          <w:p w14:paraId="5E6453D3" w14:textId="77777777" w:rsidR="00B80C48" w:rsidRPr="00046171" w:rsidRDefault="00B80C48">
            <w:pPr>
              <w:spacing w:line="360" w:lineRule="auto"/>
              <w:jc w:val="both"/>
              <w:rPr>
                <w:rFonts w:ascii="Arial Narrow" w:eastAsia="Arial Narrow" w:hAnsi="Arial Narrow" w:cs="Arial Narrow"/>
                <w:sz w:val="16"/>
                <w:szCs w:val="16"/>
              </w:rPr>
            </w:pPr>
          </w:p>
          <w:p w14:paraId="49F0BB4A" w14:textId="77777777" w:rsidR="00B80C48" w:rsidRPr="00046171" w:rsidRDefault="00B80C48">
            <w:pPr>
              <w:spacing w:line="360" w:lineRule="auto"/>
              <w:jc w:val="both"/>
              <w:rPr>
                <w:rFonts w:ascii="Arial Narrow" w:eastAsia="Arial Narrow" w:hAnsi="Arial Narrow" w:cs="Arial Narrow"/>
                <w:sz w:val="16"/>
                <w:szCs w:val="16"/>
              </w:rPr>
            </w:pPr>
          </w:p>
          <w:p w14:paraId="334DE677" w14:textId="77777777" w:rsidR="00B80C48" w:rsidRPr="00046171" w:rsidRDefault="00B80C48">
            <w:pPr>
              <w:spacing w:line="360" w:lineRule="auto"/>
              <w:jc w:val="both"/>
              <w:rPr>
                <w:rFonts w:ascii="Arial Narrow" w:eastAsia="Arial Narrow" w:hAnsi="Arial Narrow" w:cs="Arial Narrow"/>
                <w:sz w:val="16"/>
                <w:szCs w:val="16"/>
              </w:rPr>
            </w:pPr>
          </w:p>
          <w:p w14:paraId="4E8F423D" w14:textId="77777777" w:rsidR="00B80C48" w:rsidRPr="00046171" w:rsidRDefault="00B80C48">
            <w:pPr>
              <w:spacing w:line="360" w:lineRule="auto"/>
              <w:jc w:val="both"/>
              <w:rPr>
                <w:rFonts w:ascii="Arial Narrow" w:eastAsia="Arial Narrow" w:hAnsi="Arial Narrow" w:cs="Arial Narrow"/>
                <w:sz w:val="16"/>
                <w:szCs w:val="16"/>
              </w:rPr>
            </w:pPr>
          </w:p>
          <w:p w14:paraId="68ED0449" w14:textId="77777777" w:rsidR="00B80C48" w:rsidRPr="00046171" w:rsidRDefault="00B80C48">
            <w:pPr>
              <w:spacing w:line="360" w:lineRule="auto"/>
              <w:jc w:val="both"/>
              <w:rPr>
                <w:rFonts w:ascii="Arial Narrow" w:eastAsia="Arial Narrow" w:hAnsi="Arial Narrow" w:cs="Arial Narrow"/>
                <w:sz w:val="16"/>
                <w:szCs w:val="16"/>
              </w:rPr>
            </w:pPr>
          </w:p>
          <w:p w14:paraId="67CA5476" w14:textId="77777777" w:rsidR="00B80C48" w:rsidRPr="00046171" w:rsidRDefault="00B80C48">
            <w:pPr>
              <w:spacing w:line="360" w:lineRule="auto"/>
              <w:jc w:val="both"/>
              <w:rPr>
                <w:rFonts w:ascii="Arial Narrow" w:eastAsia="Arial Narrow" w:hAnsi="Arial Narrow" w:cs="Arial Narrow"/>
                <w:sz w:val="16"/>
                <w:szCs w:val="16"/>
              </w:rPr>
            </w:pPr>
          </w:p>
          <w:p w14:paraId="58171AF1" w14:textId="77777777" w:rsidR="00B80C48" w:rsidRPr="00046171" w:rsidRDefault="00B80C48">
            <w:pPr>
              <w:spacing w:line="360" w:lineRule="auto"/>
              <w:jc w:val="both"/>
              <w:rPr>
                <w:rFonts w:ascii="Arial Narrow" w:eastAsia="Arial Narrow" w:hAnsi="Arial Narrow" w:cs="Arial Narrow"/>
                <w:sz w:val="16"/>
                <w:szCs w:val="16"/>
              </w:rPr>
            </w:pPr>
          </w:p>
          <w:p w14:paraId="097174DC" w14:textId="77777777" w:rsidR="00B80C48" w:rsidRPr="00046171" w:rsidRDefault="00B80C48">
            <w:pPr>
              <w:spacing w:line="360" w:lineRule="auto"/>
              <w:jc w:val="both"/>
              <w:rPr>
                <w:rFonts w:ascii="Arial Narrow" w:eastAsia="Arial Narrow" w:hAnsi="Arial Narrow" w:cs="Arial Narrow"/>
                <w:sz w:val="16"/>
                <w:szCs w:val="16"/>
              </w:rPr>
            </w:pPr>
          </w:p>
          <w:p w14:paraId="609CBF36" w14:textId="77777777" w:rsidR="00B80C48" w:rsidRPr="00046171" w:rsidRDefault="00B80C48">
            <w:pPr>
              <w:spacing w:line="360" w:lineRule="auto"/>
              <w:jc w:val="both"/>
              <w:rPr>
                <w:rFonts w:ascii="Arial Narrow" w:eastAsia="Arial Narrow" w:hAnsi="Arial Narrow" w:cs="Arial Narrow"/>
                <w:sz w:val="16"/>
                <w:szCs w:val="16"/>
              </w:rPr>
            </w:pPr>
          </w:p>
          <w:p w14:paraId="786069A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Canales de denuncia conforme lo establecido en el Artículo 76 de la Ley 1474 de 2011</w:t>
            </w:r>
          </w:p>
        </w:tc>
        <w:tc>
          <w:tcPr>
            <w:tcW w:w="1869" w:type="dxa"/>
          </w:tcPr>
          <w:p w14:paraId="25C25994" w14:textId="68757821"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Diseñar la </w:t>
            </w:r>
            <w:r w:rsidR="00FC671C">
              <w:rPr>
                <w:rFonts w:ascii="Arial Narrow" w:eastAsia="Arial Narrow" w:hAnsi="Arial Narrow" w:cs="Arial Narrow"/>
                <w:sz w:val="16"/>
                <w:szCs w:val="16"/>
              </w:rPr>
              <w:t>E</w:t>
            </w:r>
            <w:r w:rsidRPr="00046171">
              <w:rPr>
                <w:rFonts w:ascii="Arial Narrow" w:eastAsia="Arial Narrow" w:hAnsi="Arial Narrow" w:cs="Arial Narrow"/>
                <w:sz w:val="16"/>
                <w:szCs w:val="16"/>
              </w:rPr>
              <w:t xml:space="preserve">strategia de </w:t>
            </w:r>
            <w:r w:rsidR="00FC671C">
              <w:rPr>
                <w:rFonts w:ascii="Arial Narrow" w:eastAsia="Arial Narrow" w:hAnsi="Arial Narrow" w:cs="Arial Narrow"/>
                <w:sz w:val="16"/>
                <w:szCs w:val="16"/>
              </w:rPr>
              <w:t>S</w:t>
            </w:r>
            <w:r w:rsidRPr="00046171">
              <w:rPr>
                <w:rFonts w:ascii="Arial Narrow" w:eastAsia="Arial Narrow" w:hAnsi="Arial Narrow" w:cs="Arial Narrow"/>
                <w:sz w:val="16"/>
                <w:szCs w:val="16"/>
              </w:rPr>
              <w:t xml:space="preserve">ervicio al </w:t>
            </w:r>
            <w:r w:rsidR="00FC671C">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iudadano con enfoque en la mejora de la experiencia de usuario y la transparencia activa, en la cual se incluyan </w:t>
            </w:r>
            <w:r w:rsidR="00835C44" w:rsidRPr="00046171">
              <w:rPr>
                <w:rFonts w:ascii="Arial Narrow" w:eastAsia="Arial Narrow" w:hAnsi="Arial Narrow" w:cs="Arial Narrow"/>
                <w:sz w:val="16"/>
                <w:szCs w:val="16"/>
              </w:rPr>
              <w:t>acciones que</w:t>
            </w:r>
            <w:r w:rsidRPr="00046171">
              <w:rPr>
                <w:rFonts w:ascii="Arial Narrow" w:eastAsia="Arial Narrow" w:hAnsi="Arial Narrow" w:cs="Arial Narrow"/>
                <w:sz w:val="16"/>
                <w:szCs w:val="16"/>
              </w:rPr>
              <w:t xml:space="preserve"> permitan facilitar el acceso efectivo, oportuno y de calidad de los ciudadanos a información pertinente para el ejercicio de sus derechos en todos los escenarios de relacionamiento con la entidad.</w:t>
            </w:r>
          </w:p>
        </w:tc>
        <w:tc>
          <w:tcPr>
            <w:tcW w:w="1869" w:type="dxa"/>
            <w:vAlign w:val="center"/>
          </w:tcPr>
          <w:p w14:paraId="2BF34CDF" w14:textId="254833D0"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1 documento de</w:t>
            </w:r>
            <w:r w:rsidR="00FC671C">
              <w:rPr>
                <w:rFonts w:ascii="Arial Narrow" w:eastAsia="Arial Narrow" w:hAnsi="Arial Narrow" w:cs="Arial Narrow"/>
                <w:sz w:val="16"/>
                <w:szCs w:val="16"/>
              </w:rPr>
              <w:t xml:space="preserve"> E</w:t>
            </w:r>
            <w:r w:rsidRPr="00046171">
              <w:rPr>
                <w:rFonts w:ascii="Arial Narrow" w:eastAsia="Arial Narrow" w:hAnsi="Arial Narrow" w:cs="Arial Narrow"/>
                <w:sz w:val="16"/>
                <w:szCs w:val="16"/>
              </w:rPr>
              <w:t>strategia</w:t>
            </w:r>
            <w:r w:rsidR="00FC671C">
              <w:rPr>
                <w:rFonts w:ascii="Arial Narrow" w:eastAsia="Arial Narrow" w:hAnsi="Arial Narrow" w:cs="Arial Narrow"/>
                <w:sz w:val="16"/>
                <w:szCs w:val="16"/>
              </w:rPr>
              <w:t xml:space="preserve"> </w:t>
            </w:r>
            <w:r w:rsidR="00FC671C" w:rsidRPr="00046171">
              <w:rPr>
                <w:rFonts w:ascii="Arial Narrow" w:eastAsia="Arial Narrow" w:hAnsi="Arial Narrow" w:cs="Arial Narrow"/>
                <w:sz w:val="16"/>
                <w:szCs w:val="16"/>
              </w:rPr>
              <w:t xml:space="preserve">de </w:t>
            </w:r>
            <w:r w:rsidR="00FC671C">
              <w:rPr>
                <w:rFonts w:ascii="Arial Narrow" w:eastAsia="Arial Narrow" w:hAnsi="Arial Narrow" w:cs="Arial Narrow"/>
                <w:sz w:val="16"/>
                <w:szCs w:val="16"/>
              </w:rPr>
              <w:t>S</w:t>
            </w:r>
            <w:r w:rsidR="00FC671C" w:rsidRPr="00046171">
              <w:rPr>
                <w:rFonts w:ascii="Arial Narrow" w:eastAsia="Arial Narrow" w:hAnsi="Arial Narrow" w:cs="Arial Narrow"/>
                <w:sz w:val="16"/>
                <w:szCs w:val="16"/>
              </w:rPr>
              <w:t xml:space="preserve">ervicio al </w:t>
            </w:r>
            <w:r w:rsidR="00FC671C">
              <w:rPr>
                <w:rFonts w:ascii="Arial Narrow" w:eastAsia="Arial Narrow" w:hAnsi="Arial Narrow" w:cs="Arial Narrow"/>
                <w:sz w:val="16"/>
                <w:szCs w:val="16"/>
              </w:rPr>
              <w:t>C</w:t>
            </w:r>
            <w:r w:rsidR="00FC671C" w:rsidRPr="00046171">
              <w:rPr>
                <w:rFonts w:ascii="Arial Narrow" w:eastAsia="Arial Narrow" w:hAnsi="Arial Narrow" w:cs="Arial Narrow"/>
                <w:sz w:val="16"/>
                <w:szCs w:val="16"/>
              </w:rPr>
              <w:t>iudadano</w:t>
            </w:r>
          </w:p>
        </w:tc>
        <w:tc>
          <w:tcPr>
            <w:tcW w:w="1869" w:type="dxa"/>
            <w:vAlign w:val="center"/>
          </w:tcPr>
          <w:p w14:paraId="2FD8D32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C28D48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56E580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Atención al Ciudadano</w:t>
            </w:r>
          </w:p>
        </w:tc>
      </w:tr>
      <w:tr w:rsidR="00B80C48" w:rsidRPr="00046171" w14:paraId="2BC1D221" w14:textId="77777777">
        <w:trPr>
          <w:trHeight w:val="160"/>
        </w:trPr>
        <w:tc>
          <w:tcPr>
            <w:tcW w:w="1868" w:type="dxa"/>
            <w:vMerge/>
            <w:vAlign w:val="center"/>
          </w:tcPr>
          <w:p w14:paraId="2E21A226" w14:textId="77777777" w:rsidR="00B80C48" w:rsidRPr="00046171" w:rsidRDefault="00B80C48">
            <w:pPr>
              <w:jc w:val="both"/>
              <w:rPr>
                <w:rFonts w:ascii="Arial Narrow" w:eastAsia="Arial Narrow" w:hAnsi="Arial Narrow" w:cs="Arial Narrow"/>
                <w:color w:val="000000"/>
                <w:sz w:val="16"/>
                <w:szCs w:val="16"/>
              </w:rPr>
            </w:pPr>
          </w:p>
        </w:tc>
        <w:tc>
          <w:tcPr>
            <w:tcW w:w="1869" w:type="dxa"/>
          </w:tcPr>
          <w:p w14:paraId="5B5662F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reuniones focalizadas con las dependencias que tienen desviaciones en el indicador de oportunidad en la respuesta a PQRSD para definir planes de acción</w:t>
            </w:r>
          </w:p>
        </w:tc>
        <w:tc>
          <w:tcPr>
            <w:tcW w:w="1869" w:type="dxa"/>
            <w:vAlign w:val="center"/>
          </w:tcPr>
          <w:p w14:paraId="1C1EC14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Acta de reunión y plan de trabajo</w:t>
            </w:r>
          </w:p>
        </w:tc>
        <w:tc>
          <w:tcPr>
            <w:tcW w:w="1869" w:type="dxa"/>
            <w:vAlign w:val="center"/>
          </w:tcPr>
          <w:p w14:paraId="62E9485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A89D88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0544642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Atención al Ciudadano</w:t>
            </w:r>
          </w:p>
        </w:tc>
      </w:tr>
      <w:tr w:rsidR="00B80C48" w:rsidRPr="00046171" w14:paraId="282FBC8A" w14:textId="77777777">
        <w:trPr>
          <w:trHeight w:val="160"/>
        </w:trPr>
        <w:tc>
          <w:tcPr>
            <w:tcW w:w="1868" w:type="dxa"/>
            <w:vMerge/>
            <w:vAlign w:val="center"/>
          </w:tcPr>
          <w:p w14:paraId="45A6FFCC" w14:textId="77777777" w:rsidR="00B80C48" w:rsidRPr="00046171" w:rsidRDefault="00B80C48">
            <w:pPr>
              <w:widowControl w:val="0"/>
              <w:pBdr>
                <w:top w:val="nil"/>
                <w:left w:val="nil"/>
                <w:bottom w:val="nil"/>
                <w:right w:val="nil"/>
                <w:between w:val="nil"/>
              </w:pBdr>
              <w:rPr>
                <w:rFonts w:ascii="Arial Narrow" w:eastAsia="Arial Narrow" w:hAnsi="Arial Narrow" w:cs="Arial Narrow"/>
                <w:color w:val="000000"/>
                <w:sz w:val="16"/>
                <w:szCs w:val="16"/>
              </w:rPr>
            </w:pPr>
          </w:p>
        </w:tc>
        <w:tc>
          <w:tcPr>
            <w:tcW w:w="1869" w:type="dxa"/>
          </w:tcPr>
          <w:p w14:paraId="32B01DB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Elaborar mapas de experiencia en los trámites de la entidad para identificar de forma clara los puntos críticos para la satisfacción de los usuarios y la transparencia</w:t>
            </w:r>
          </w:p>
        </w:tc>
        <w:tc>
          <w:tcPr>
            <w:tcW w:w="1869" w:type="dxa"/>
            <w:vAlign w:val="center"/>
          </w:tcPr>
          <w:p w14:paraId="2970987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2 trámites con mapas de experiencia</w:t>
            </w:r>
          </w:p>
        </w:tc>
        <w:tc>
          <w:tcPr>
            <w:tcW w:w="1869" w:type="dxa"/>
            <w:vAlign w:val="center"/>
          </w:tcPr>
          <w:p w14:paraId="5F962D2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1F4E164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11BA03C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bl>
    <w:p w14:paraId="4A60CC67" w14:textId="77777777" w:rsidR="00B80C48" w:rsidRPr="00046171" w:rsidRDefault="00B80C48">
      <w:pPr>
        <w:spacing w:line="360" w:lineRule="auto"/>
        <w:rPr>
          <w:rFonts w:ascii="Arial Narrow" w:eastAsia="Arial Narrow" w:hAnsi="Arial Narrow" w:cs="Arial Narrow"/>
          <w:b/>
          <w:color w:val="000000"/>
          <w:sz w:val="22"/>
          <w:szCs w:val="22"/>
        </w:rPr>
      </w:pPr>
    </w:p>
    <w:p w14:paraId="7E8E7630" w14:textId="51CCD90A" w:rsidR="00B80C48" w:rsidRPr="00835C44" w:rsidRDefault="00835C44" w:rsidP="00046171">
      <w:pPr>
        <w:pStyle w:val="Prrafodelista"/>
        <w:numPr>
          <w:ilvl w:val="0"/>
          <w:numId w:val="6"/>
        </w:numPr>
        <w:pBdr>
          <w:top w:val="nil"/>
          <w:left w:val="nil"/>
          <w:bottom w:val="nil"/>
          <w:right w:val="nil"/>
          <w:between w:val="nil"/>
        </w:pBdr>
        <w:spacing w:line="360" w:lineRule="auto"/>
        <w:outlineLvl w:val="1"/>
        <w:rPr>
          <w:rFonts w:ascii="Arial Narrow" w:eastAsia="Arial Narrow" w:hAnsi="Arial Narrow" w:cs="Arial Narrow"/>
          <w:b/>
          <w:color w:val="000000"/>
          <w:sz w:val="22"/>
          <w:szCs w:val="22"/>
          <w:lang w:val="es-CO"/>
        </w:rPr>
      </w:pPr>
      <w:bookmarkStart w:id="9" w:name="_Toc167900523"/>
      <w:r w:rsidRPr="00835C44">
        <w:rPr>
          <w:rFonts w:ascii="Arial Narrow" w:eastAsia="Arial Narrow" w:hAnsi="Arial Narrow" w:cs="Arial Narrow"/>
          <w:b/>
          <w:color w:val="000000"/>
          <w:sz w:val="22"/>
          <w:szCs w:val="22"/>
          <w:lang w:val="es-CO"/>
        </w:rPr>
        <w:t>Componente 5: Estrategias de Transparencia, Estado Abierto, Acceso a la Información Pública y Cultura de Legalidad</w:t>
      </w:r>
      <w:bookmarkEnd w:id="9"/>
    </w:p>
    <w:p w14:paraId="3A59096C" w14:textId="32109B65" w:rsidR="00B80C48" w:rsidRPr="00046171" w:rsidRDefault="00000000">
      <w:pPr>
        <w:spacing w:line="259" w:lineRule="auto"/>
        <w:jc w:val="both"/>
        <w:rPr>
          <w:rFonts w:ascii="Calibri" w:eastAsia="Calibri" w:hAnsi="Calibri" w:cs="Calibri"/>
          <w:sz w:val="22"/>
          <w:szCs w:val="22"/>
        </w:rPr>
      </w:pPr>
      <w:r w:rsidRPr="00046171">
        <w:rPr>
          <w:rFonts w:ascii="Calibri" w:eastAsia="Calibri" w:hAnsi="Calibri" w:cs="Calibri"/>
          <w:sz w:val="22"/>
          <w:szCs w:val="22"/>
        </w:rPr>
        <w:t>Desde este componente se busca asegurar que la gestión de la entidad se realice de manera transparente e incluyente, teniendo en cuenta que el acceso a la información se hace indispensable para asegurar la transparencia en la gestión pública, por lo cual, el objetivo de este componente se concentra en fortalecer y desarrollar mecanismos que permiten a la ciudadanía interactuar con los proyectos y servicios de la Entidad de manera más precisa y participativa. Es así como</w:t>
      </w:r>
      <w:ins w:id="10" w:author="Lucie Andrea Gutierrez" w:date="2024-06-14T10:52:00Z" w16du:dateUtc="2024-06-14T15:52:00Z">
        <w:r w:rsidR="00FC671C">
          <w:rPr>
            <w:rFonts w:ascii="Calibri" w:eastAsia="Calibri" w:hAnsi="Calibri" w:cs="Calibri"/>
            <w:sz w:val="22"/>
            <w:szCs w:val="22"/>
          </w:rPr>
          <w:t>,</w:t>
        </w:r>
      </w:ins>
      <w:r w:rsidRPr="00046171">
        <w:rPr>
          <w:rFonts w:ascii="Calibri" w:eastAsia="Calibri" w:hAnsi="Calibri" w:cs="Calibri"/>
          <w:sz w:val="22"/>
          <w:szCs w:val="22"/>
        </w:rPr>
        <w:t xml:space="preserve"> el acceso a la información pública seguirá fortaleciéndose a través de herramientas como la publicación de la información en la página web, la inclusión de criterios de accesibilidad para personas con discapacidad, entre otros. </w:t>
      </w:r>
    </w:p>
    <w:p w14:paraId="04CB42FD" w14:textId="77777777" w:rsidR="00B80C48" w:rsidRPr="00046171" w:rsidRDefault="00B80C48">
      <w:pPr>
        <w:spacing w:line="259" w:lineRule="auto"/>
        <w:jc w:val="both"/>
        <w:rPr>
          <w:rFonts w:ascii="Calibri" w:eastAsia="Calibri" w:hAnsi="Calibri" w:cs="Calibri"/>
          <w:sz w:val="22"/>
          <w:szCs w:val="22"/>
        </w:rPr>
      </w:pPr>
    </w:p>
    <w:p w14:paraId="04D593B8" w14:textId="77777777" w:rsidR="00B80C48" w:rsidRPr="00046171" w:rsidRDefault="00000000">
      <w:pPr>
        <w:spacing w:line="259" w:lineRule="auto"/>
        <w:jc w:val="both"/>
        <w:rPr>
          <w:rFonts w:ascii="Calibri" w:eastAsia="Calibri" w:hAnsi="Calibri" w:cs="Calibri"/>
          <w:b/>
          <w:sz w:val="22"/>
          <w:szCs w:val="22"/>
        </w:rPr>
      </w:pPr>
      <w:r w:rsidRPr="00046171">
        <w:rPr>
          <w:rFonts w:ascii="Calibri" w:eastAsia="Calibri" w:hAnsi="Calibri" w:cs="Calibri"/>
          <w:sz w:val="22"/>
          <w:szCs w:val="22"/>
        </w:rPr>
        <w:t>A continuación, se describen las actividades a desarrollar para esta vigencia.</w:t>
      </w:r>
    </w:p>
    <w:p w14:paraId="1090A8FA" w14:textId="77777777" w:rsidR="00B80C48" w:rsidRPr="00046171" w:rsidRDefault="00B80C48">
      <w:pPr>
        <w:widowControl w:val="0"/>
        <w:pBdr>
          <w:top w:val="nil"/>
          <w:left w:val="nil"/>
          <w:bottom w:val="nil"/>
          <w:right w:val="nil"/>
          <w:between w:val="nil"/>
        </w:pBdr>
        <w:spacing w:before="40" w:after="40" w:line="360" w:lineRule="auto"/>
        <w:jc w:val="both"/>
        <w:rPr>
          <w:rFonts w:ascii="Arial Narrow" w:eastAsia="Arial Narrow" w:hAnsi="Arial Narrow" w:cs="Arial Narrow"/>
          <w:b/>
          <w:sz w:val="22"/>
          <w:szCs w:val="22"/>
        </w:rPr>
      </w:pPr>
    </w:p>
    <w:tbl>
      <w:tblPr>
        <w:tblStyle w:val="a3"/>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8"/>
        <w:gridCol w:w="1869"/>
        <w:gridCol w:w="1869"/>
        <w:gridCol w:w="1869"/>
        <w:gridCol w:w="1869"/>
      </w:tblGrid>
      <w:tr w:rsidR="00B80C48" w:rsidRPr="00046171" w14:paraId="57AD0C4B" w14:textId="77777777">
        <w:trPr>
          <w:tblHeader/>
        </w:trPr>
        <w:tc>
          <w:tcPr>
            <w:tcW w:w="1868" w:type="dxa"/>
          </w:tcPr>
          <w:p w14:paraId="18AF3BF7"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lastRenderedPageBreak/>
              <w:t>Subcomponente</w:t>
            </w:r>
          </w:p>
        </w:tc>
        <w:tc>
          <w:tcPr>
            <w:tcW w:w="1869" w:type="dxa"/>
          </w:tcPr>
          <w:p w14:paraId="159C2E9A"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Acción</w:t>
            </w:r>
          </w:p>
        </w:tc>
        <w:tc>
          <w:tcPr>
            <w:tcW w:w="1869" w:type="dxa"/>
          </w:tcPr>
          <w:p w14:paraId="23B48271"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sz w:val="16"/>
                <w:szCs w:val="16"/>
              </w:rPr>
              <w:t>Producto final</w:t>
            </w:r>
          </w:p>
        </w:tc>
        <w:tc>
          <w:tcPr>
            <w:tcW w:w="1869" w:type="dxa"/>
          </w:tcPr>
          <w:p w14:paraId="5EFD013D" w14:textId="77777777" w:rsidR="00B80C48" w:rsidRPr="00046171" w:rsidRDefault="00000000">
            <w:pPr>
              <w:spacing w:line="360" w:lineRule="auto"/>
              <w:jc w:val="center"/>
              <w:rPr>
                <w:rFonts w:ascii="Arial Narrow" w:eastAsia="Arial Narrow" w:hAnsi="Arial Narrow" w:cs="Arial Narrow"/>
                <w:b/>
                <w:sz w:val="16"/>
                <w:szCs w:val="16"/>
              </w:rPr>
            </w:pPr>
            <w:r w:rsidRPr="00046171">
              <w:rPr>
                <w:rFonts w:ascii="Arial Narrow" w:eastAsia="Arial Narrow" w:hAnsi="Arial Narrow" w:cs="Arial Narrow"/>
                <w:b/>
                <w:color w:val="000000"/>
                <w:sz w:val="16"/>
                <w:szCs w:val="16"/>
              </w:rPr>
              <w:t xml:space="preserve">Fecha </w:t>
            </w:r>
            <w:r w:rsidRPr="00046171">
              <w:rPr>
                <w:rFonts w:ascii="Arial Narrow" w:eastAsia="Arial Narrow" w:hAnsi="Arial Narrow" w:cs="Arial Narrow"/>
                <w:b/>
                <w:sz w:val="16"/>
                <w:szCs w:val="16"/>
              </w:rPr>
              <w:t>para cargue de evidencias</w:t>
            </w:r>
          </w:p>
        </w:tc>
        <w:tc>
          <w:tcPr>
            <w:tcW w:w="1869" w:type="dxa"/>
          </w:tcPr>
          <w:p w14:paraId="2B257959" w14:textId="77777777" w:rsidR="00B80C48" w:rsidRPr="00046171" w:rsidRDefault="00000000">
            <w:pPr>
              <w:spacing w:line="360" w:lineRule="auto"/>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Responsable</w:t>
            </w:r>
          </w:p>
        </w:tc>
      </w:tr>
      <w:tr w:rsidR="00B80C48" w:rsidRPr="00046171" w14:paraId="50DA2B01" w14:textId="77777777">
        <w:tc>
          <w:tcPr>
            <w:tcW w:w="1868" w:type="dxa"/>
            <w:vAlign w:val="center"/>
          </w:tcPr>
          <w:p w14:paraId="24BD8598"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color w:val="000000"/>
                <w:sz w:val="16"/>
                <w:szCs w:val="16"/>
              </w:rPr>
              <w:t>Lineamientos de Transparencia</w:t>
            </w:r>
          </w:p>
          <w:p w14:paraId="15BAE4B9"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color w:val="000000"/>
                <w:sz w:val="16"/>
                <w:szCs w:val="16"/>
              </w:rPr>
              <w:t>Activa</w:t>
            </w:r>
          </w:p>
        </w:tc>
        <w:tc>
          <w:tcPr>
            <w:tcW w:w="1869" w:type="dxa"/>
          </w:tcPr>
          <w:p w14:paraId="3DE55224" w14:textId="50755571"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Actualizar y solicitar la publicación periódica de la información mínima obligatoria para el </w:t>
            </w:r>
            <w:r w:rsidR="00FC671C">
              <w:rPr>
                <w:rFonts w:ascii="Arial Narrow" w:eastAsia="Arial Narrow" w:hAnsi="Arial Narrow" w:cs="Arial Narrow"/>
                <w:sz w:val="16"/>
                <w:szCs w:val="16"/>
              </w:rPr>
              <w:t>menú</w:t>
            </w:r>
            <w:r w:rsidR="00FC671C" w:rsidRPr="00046171">
              <w:rPr>
                <w:rFonts w:ascii="Arial Narrow" w:eastAsia="Arial Narrow" w:hAnsi="Arial Narrow" w:cs="Arial Narrow"/>
                <w:sz w:val="16"/>
                <w:szCs w:val="16"/>
              </w:rPr>
              <w:t xml:space="preserve"> </w:t>
            </w:r>
            <w:r w:rsidRPr="00046171">
              <w:rPr>
                <w:rFonts w:ascii="Arial Narrow" w:eastAsia="Arial Narrow" w:hAnsi="Arial Narrow" w:cs="Arial Narrow"/>
                <w:sz w:val="16"/>
                <w:szCs w:val="16"/>
              </w:rPr>
              <w:t xml:space="preserve">de Transparencia y Acceso a la Información Pública, según lo dispuesto por la Ley 1712 de 2014, Decreto 103 de 2015, Resolución 1519 de 2020, la matriz ITA de Procuraduría y el esquema de publicación de </w:t>
            </w:r>
            <w:proofErr w:type="spellStart"/>
            <w:r w:rsidRPr="00046171">
              <w:rPr>
                <w:rFonts w:ascii="Arial Narrow" w:eastAsia="Arial Narrow" w:hAnsi="Arial Narrow" w:cs="Arial Narrow"/>
                <w:sz w:val="16"/>
                <w:szCs w:val="16"/>
              </w:rPr>
              <w:t>M</w:t>
            </w:r>
            <w:r w:rsidR="00FC671C" w:rsidRPr="00046171">
              <w:rPr>
                <w:rFonts w:ascii="Arial Narrow" w:eastAsia="Arial Narrow" w:hAnsi="Arial Narrow" w:cs="Arial Narrow"/>
                <w:sz w:val="16"/>
                <w:szCs w:val="16"/>
              </w:rPr>
              <w:t>in</w:t>
            </w:r>
            <w:r w:rsidR="00FC671C">
              <w:rPr>
                <w:rFonts w:ascii="Arial Narrow" w:eastAsia="Arial Narrow" w:hAnsi="Arial Narrow" w:cs="Arial Narrow"/>
                <w:sz w:val="16"/>
                <w:szCs w:val="16"/>
              </w:rPr>
              <w:t>C</w:t>
            </w:r>
            <w:r w:rsidR="00FC671C" w:rsidRPr="00046171">
              <w:rPr>
                <w:rFonts w:ascii="Arial Narrow" w:eastAsia="Arial Narrow" w:hAnsi="Arial Narrow" w:cs="Arial Narrow"/>
                <w:sz w:val="16"/>
                <w:szCs w:val="16"/>
              </w:rPr>
              <w:t>iencias</w:t>
            </w:r>
            <w:proofErr w:type="spellEnd"/>
            <w:r w:rsidR="00FC671C" w:rsidRPr="00046171">
              <w:rPr>
                <w:rFonts w:ascii="Arial Narrow" w:eastAsia="Arial Narrow" w:hAnsi="Arial Narrow" w:cs="Arial Narrow"/>
                <w:sz w:val="16"/>
                <w:szCs w:val="16"/>
              </w:rPr>
              <w:t xml:space="preserve"> </w:t>
            </w:r>
          </w:p>
          <w:p w14:paraId="218D0D1E" w14:textId="59C81648"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(D104M02F01 Esquema </w:t>
            </w:r>
            <w:r w:rsidR="00835C44" w:rsidRPr="00046171">
              <w:rPr>
                <w:rFonts w:ascii="Arial Narrow" w:eastAsia="Arial Narrow" w:hAnsi="Arial Narrow" w:cs="Arial Narrow"/>
                <w:sz w:val="16"/>
                <w:szCs w:val="16"/>
              </w:rPr>
              <w:t>publicación</w:t>
            </w:r>
            <w:r w:rsidRPr="00046171">
              <w:rPr>
                <w:rFonts w:ascii="Arial Narrow" w:eastAsia="Arial Narrow" w:hAnsi="Arial Narrow" w:cs="Arial Narrow"/>
                <w:sz w:val="16"/>
                <w:szCs w:val="16"/>
              </w:rPr>
              <w:t xml:space="preserve"> </w:t>
            </w:r>
            <w:r w:rsidR="00835C44" w:rsidRPr="00046171">
              <w:rPr>
                <w:rFonts w:ascii="Arial Narrow" w:eastAsia="Arial Narrow" w:hAnsi="Arial Narrow" w:cs="Arial Narrow"/>
                <w:sz w:val="16"/>
                <w:szCs w:val="16"/>
              </w:rPr>
              <w:t>información</w:t>
            </w:r>
            <w:r w:rsidRPr="00046171">
              <w:rPr>
                <w:rFonts w:ascii="Arial Narrow" w:eastAsia="Arial Narrow" w:hAnsi="Arial Narrow" w:cs="Arial Narrow"/>
                <w:sz w:val="16"/>
                <w:szCs w:val="16"/>
              </w:rPr>
              <w:t xml:space="preserve"> V.01.xlsx)</w:t>
            </w:r>
          </w:p>
        </w:tc>
        <w:tc>
          <w:tcPr>
            <w:tcW w:w="1869" w:type="dxa"/>
            <w:vAlign w:val="center"/>
          </w:tcPr>
          <w:p w14:paraId="3B3CE9CD"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Matriz ITA diligenciada con seguimiento cuatrimestral</w:t>
            </w:r>
          </w:p>
        </w:tc>
        <w:tc>
          <w:tcPr>
            <w:tcW w:w="1869" w:type="dxa"/>
            <w:vAlign w:val="center"/>
          </w:tcPr>
          <w:p w14:paraId="2AE2364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43488B8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511E4037" w14:textId="2AC28BCD"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De acuerdo con lo establecido en el esquema de publicación D104M02F01, la responsabilidad en lo relacionado a la producción de la información para este ítem está a cargo de las siguientes áreas:</w:t>
            </w:r>
          </w:p>
          <w:p w14:paraId="10926D54" w14:textId="77777777" w:rsidR="00B80C48" w:rsidRPr="00046171" w:rsidRDefault="00B80C48">
            <w:pPr>
              <w:spacing w:line="360" w:lineRule="auto"/>
              <w:jc w:val="both"/>
              <w:rPr>
                <w:rFonts w:ascii="Arial Narrow" w:eastAsia="Arial Narrow" w:hAnsi="Arial Narrow" w:cs="Arial Narrow"/>
                <w:sz w:val="16"/>
                <w:szCs w:val="16"/>
              </w:rPr>
            </w:pPr>
          </w:p>
          <w:p w14:paraId="5C78DFD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Secretaría General</w:t>
            </w:r>
          </w:p>
          <w:p w14:paraId="2430416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Control Interno</w:t>
            </w:r>
          </w:p>
          <w:p w14:paraId="6A48ECE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Asesora de Planeación e Innovación Institucional</w:t>
            </w:r>
          </w:p>
          <w:p w14:paraId="0AB4F20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Asesora Jurídica</w:t>
            </w:r>
          </w:p>
          <w:p w14:paraId="5AB67C9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Asesora de Comunicaciones</w:t>
            </w:r>
          </w:p>
          <w:p w14:paraId="25D5A81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Dirección de Talento Humano</w:t>
            </w:r>
          </w:p>
          <w:p w14:paraId="109E0C9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Dirección Administrativa y Financiera</w:t>
            </w:r>
          </w:p>
          <w:p w14:paraId="1A54CF7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Atención al Ciudadano</w:t>
            </w:r>
          </w:p>
          <w:p w14:paraId="42A822A8" w14:textId="435D984A"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Dirección de Generación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onocimiento, </w:t>
            </w:r>
          </w:p>
          <w:p w14:paraId="47466EBB" w14:textId="3B8BAC5A"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Dirección de Transferencia y </w:t>
            </w:r>
            <w:r w:rsidR="00E363BD">
              <w:rPr>
                <w:rFonts w:ascii="Arial Narrow" w:eastAsia="Arial Narrow" w:hAnsi="Arial Narrow" w:cs="Arial Narrow"/>
                <w:sz w:val="16"/>
                <w:szCs w:val="16"/>
              </w:rPr>
              <w:t>U</w:t>
            </w:r>
            <w:r w:rsidRPr="00046171">
              <w:rPr>
                <w:rFonts w:ascii="Arial Narrow" w:eastAsia="Arial Narrow" w:hAnsi="Arial Narrow" w:cs="Arial Narrow"/>
                <w:sz w:val="16"/>
                <w:szCs w:val="16"/>
              </w:rPr>
              <w:t xml:space="preserve">so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onocimiento, </w:t>
            </w:r>
          </w:p>
          <w:p w14:paraId="7412E4C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Dirección de Capacidades y Divulgación de la </w:t>
            </w:r>
            <w:proofErr w:type="spellStart"/>
            <w:r w:rsidRPr="00046171">
              <w:rPr>
                <w:rFonts w:ascii="Arial Narrow" w:eastAsia="Arial Narrow" w:hAnsi="Arial Narrow" w:cs="Arial Narrow"/>
                <w:sz w:val="16"/>
                <w:szCs w:val="16"/>
              </w:rPr>
              <w:t>CTeI</w:t>
            </w:r>
            <w:proofErr w:type="spellEnd"/>
            <w:r w:rsidRPr="00046171">
              <w:rPr>
                <w:rFonts w:ascii="Arial Narrow" w:eastAsia="Arial Narrow" w:hAnsi="Arial Narrow" w:cs="Arial Narrow"/>
                <w:sz w:val="16"/>
                <w:szCs w:val="16"/>
              </w:rPr>
              <w:t xml:space="preserve">, </w:t>
            </w:r>
          </w:p>
          <w:p w14:paraId="13DEC4B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Dirección de Vocaciones y Formación en </w:t>
            </w:r>
            <w:proofErr w:type="spellStart"/>
            <w:r w:rsidRPr="00046171">
              <w:rPr>
                <w:rFonts w:ascii="Arial Narrow" w:eastAsia="Arial Narrow" w:hAnsi="Arial Narrow" w:cs="Arial Narrow"/>
                <w:sz w:val="16"/>
                <w:szCs w:val="16"/>
              </w:rPr>
              <w:t>CTeI</w:t>
            </w:r>
            <w:proofErr w:type="spellEnd"/>
            <w:r w:rsidRPr="00046171">
              <w:rPr>
                <w:rFonts w:ascii="Arial Narrow" w:eastAsia="Arial Narrow" w:hAnsi="Arial Narrow" w:cs="Arial Narrow"/>
                <w:sz w:val="16"/>
                <w:szCs w:val="16"/>
              </w:rPr>
              <w:t xml:space="preserve">, </w:t>
            </w:r>
          </w:p>
          <w:p w14:paraId="642E4D9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Dirección de Inteligencia de Recursos de la </w:t>
            </w:r>
            <w:proofErr w:type="spellStart"/>
            <w:r w:rsidRPr="00046171">
              <w:rPr>
                <w:rFonts w:ascii="Arial Narrow" w:eastAsia="Arial Narrow" w:hAnsi="Arial Narrow" w:cs="Arial Narrow"/>
                <w:sz w:val="16"/>
                <w:szCs w:val="16"/>
              </w:rPr>
              <w:t>CTeI</w:t>
            </w:r>
            <w:proofErr w:type="spellEnd"/>
            <w:r w:rsidRPr="00046171">
              <w:rPr>
                <w:rFonts w:ascii="Arial Narrow" w:eastAsia="Arial Narrow" w:hAnsi="Arial Narrow" w:cs="Arial Narrow"/>
                <w:sz w:val="16"/>
                <w:szCs w:val="16"/>
              </w:rPr>
              <w:t>."</w:t>
            </w:r>
          </w:p>
          <w:p w14:paraId="5F6480C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Equipo de participación Ciudadana</w:t>
            </w:r>
          </w:p>
          <w:p w14:paraId="2DAC94E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Tecnologías y Sistemas de Información</w:t>
            </w:r>
          </w:p>
        </w:tc>
      </w:tr>
      <w:tr w:rsidR="00B80C48" w:rsidRPr="00046171" w14:paraId="3AD61145" w14:textId="77777777">
        <w:tc>
          <w:tcPr>
            <w:tcW w:w="1868" w:type="dxa"/>
            <w:vAlign w:val="center"/>
          </w:tcPr>
          <w:p w14:paraId="5CB0963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Lineamientos de Transparencia</w:t>
            </w:r>
          </w:p>
          <w:p w14:paraId="7D7F6F1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Activa</w:t>
            </w:r>
          </w:p>
        </w:tc>
        <w:tc>
          <w:tcPr>
            <w:tcW w:w="1869" w:type="dxa"/>
          </w:tcPr>
          <w:p w14:paraId="1CD54DD3" w14:textId="498AEDBF"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Llevar el control de las publicaciones que se hacen en el </w:t>
            </w:r>
            <w:r w:rsidR="00E363BD">
              <w:rPr>
                <w:rFonts w:ascii="Arial Narrow" w:eastAsia="Arial Narrow" w:hAnsi="Arial Narrow" w:cs="Arial Narrow"/>
                <w:sz w:val="16"/>
                <w:szCs w:val="16"/>
              </w:rPr>
              <w:t>menú</w:t>
            </w:r>
            <w:r w:rsidR="00E363BD" w:rsidRPr="00046171">
              <w:rPr>
                <w:rFonts w:ascii="Arial Narrow" w:eastAsia="Arial Narrow" w:hAnsi="Arial Narrow" w:cs="Arial Narrow"/>
                <w:sz w:val="16"/>
                <w:szCs w:val="16"/>
              </w:rPr>
              <w:t xml:space="preserve"> </w:t>
            </w:r>
            <w:r w:rsidRPr="00046171">
              <w:rPr>
                <w:rFonts w:ascii="Arial Narrow" w:eastAsia="Arial Narrow" w:hAnsi="Arial Narrow" w:cs="Arial Narrow"/>
                <w:sz w:val="16"/>
                <w:szCs w:val="16"/>
              </w:rPr>
              <w:t>de Transparencia y Acceso a la Información</w:t>
            </w:r>
            <w:r w:rsidR="00E363BD">
              <w:rPr>
                <w:rFonts w:ascii="Arial Narrow" w:eastAsia="Arial Narrow" w:hAnsi="Arial Narrow" w:cs="Arial Narrow"/>
                <w:sz w:val="16"/>
                <w:szCs w:val="16"/>
              </w:rPr>
              <w:t xml:space="preserve"> Pública</w:t>
            </w:r>
            <w:r w:rsidRPr="00046171">
              <w:rPr>
                <w:rFonts w:ascii="Arial Narrow" w:eastAsia="Arial Narrow" w:hAnsi="Arial Narrow" w:cs="Arial Narrow"/>
                <w:sz w:val="16"/>
                <w:szCs w:val="16"/>
              </w:rPr>
              <w:t xml:space="preserve"> por fecha y por tema</w:t>
            </w:r>
            <w:r w:rsidR="00E363BD">
              <w:rPr>
                <w:rFonts w:ascii="Arial Narrow" w:eastAsia="Arial Narrow" w:hAnsi="Arial Narrow" w:cs="Arial Narrow"/>
                <w:sz w:val="16"/>
                <w:szCs w:val="16"/>
              </w:rPr>
              <w:t>,</w:t>
            </w:r>
            <w:r w:rsidRPr="00046171">
              <w:rPr>
                <w:rFonts w:ascii="Arial Narrow" w:eastAsia="Arial Narrow" w:hAnsi="Arial Narrow" w:cs="Arial Narrow"/>
                <w:sz w:val="16"/>
                <w:szCs w:val="16"/>
              </w:rPr>
              <w:t xml:space="preserve"> según lo dispuesto por la Ley 1712 de 2014, Decreto 103 de 2015, Resolución 1519 de 2020 y </w:t>
            </w:r>
            <w:r w:rsidRPr="00046171">
              <w:rPr>
                <w:rFonts w:ascii="Arial Narrow" w:eastAsia="Arial Narrow" w:hAnsi="Arial Narrow" w:cs="Arial Narrow"/>
                <w:sz w:val="16"/>
                <w:szCs w:val="16"/>
              </w:rPr>
              <w:lastRenderedPageBreak/>
              <w:t xml:space="preserve">matriz ITA de </w:t>
            </w:r>
            <w:r w:rsidR="00E363BD">
              <w:rPr>
                <w:rFonts w:ascii="Arial Narrow" w:eastAsia="Arial Narrow" w:hAnsi="Arial Narrow" w:cs="Arial Narrow"/>
                <w:sz w:val="16"/>
                <w:szCs w:val="16"/>
              </w:rPr>
              <w:t xml:space="preserve">la </w:t>
            </w:r>
            <w:r w:rsidRPr="00046171">
              <w:rPr>
                <w:rFonts w:ascii="Arial Narrow" w:eastAsia="Arial Narrow" w:hAnsi="Arial Narrow" w:cs="Arial Narrow"/>
                <w:sz w:val="16"/>
                <w:szCs w:val="16"/>
              </w:rPr>
              <w:t xml:space="preserve">Procuraduría </w:t>
            </w:r>
            <w:r w:rsidR="00E363BD">
              <w:rPr>
                <w:rFonts w:ascii="Arial Narrow" w:eastAsia="Arial Narrow" w:hAnsi="Arial Narrow" w:cs="Arial Narrow"/>
                <w:sz w:val="16"/>
                <w:szCs w:val="16"/>
              </w:rPr>
              <w:t>General de la Nación</w:t>
            </w:r>
          </w:p>
        </w:tc>
        <w:tc>
          <w:tcPr>
            <w:tcW w:w="1869" w:type="dxa"/>
            <w:vAlign w:val="center"/>
          </w:tcPr>
          <w:p w14:paraId="3E175F5C" w14:textId="6D783963"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lastRenderedPageBreak/>
              <w:t xml:space="preserve">Dos Informes de Publicaciones en el </w:t>
            </w:r>
            <w:r w:rsidR="00E363BD">
              <w:rPr>
                <w:rFonts w:ascii="Arial Narrow" w:eastAsia="Arial Narrow" w:hAnsi="Arial Narrow" w:cs="Arial Narrow"/>
                <w:sz w:val="16"/>
                <w:szCs w:val="16"/>
              </w:rPr>
              <w:t>menú</w:t>
            </w:r>
            <w:r w:rsidR="00E363BD" w:rsidRPr="00046171">
              <w:rPr>
                <w:rFonts w:ascii="Arial Narrow" w:eastAsia="Arial Narrow" w:hAnsi="Arial Narrow" w:cs="Arial Narrow"/>
                <w:sz w:val="16"/>
                <w:szCs w:val="16"/>
              </w:rPr>
              <w:t xml:space="preserve"> de Transparencia y Acceso a la Información</w:t>
            </w:r>
            <w:r w:rsidR="00E363BD">
              <w:rPr>
                <w:rFonts w:ascii="Arial Narrow" w:eastAsia="Arial Narrow" w:hAnsi="Arial Narrow" w:cs="Arial Narrow"/>
                <w:sz w:val="16"/>
                <w:szCs w:val="16"/>
              </w:rPr>
              <w:t xml:space="preserve"> Pública</w:t>
            </w:r>
          </w:p>
        </w:tc>
        <w:tc>
          <w:tcPr>
            <w:tcW w:w="1869" w:type="dxa"/>
            <w:vAlign w:val="center"/>
          </w:tcPr>
          <w:p w14:paraId="21B21FB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4978954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20311FE"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 xml:space="preserve">Oficina Asesora de Comunicaciones </w:t>
            </w:r>
          </w:p>
        </w:tc>
      </w:tr>
      <w:tr w:rsidR="00B80C48" w:rsidRPr="00046171" w14:paraId="31F6C195" w14:textId="77777777">
        <w:tc>
          <w:tcPr>
            <w:tcW w:w="1868" w:type="dxa"/>
            <w:vAlign w:val="center"/>
          </w:tcPr>
          <w:p w14:paraId="41614F4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Lineamientos de Transparencia</w:t>
            </w:r>
          </w:p>
          <w:p w14:paraId="4D2BD82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Activa</w:t>
            </w:r>
          </w:p>
        </w:tc>
        <w:tc>
          <w:tcPr>
            <w:tcW w:w="1869" w:type="dxa"/>
          </w:tcPr>
          <w:p w14:paraId="2610E75A" w14:textId="78EC492D"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 xml:space="preserve">Diseñar la estrategia de Participación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iudadana y </w:t>
            </w:r>
            <w:r w:rsidR="00E363BD">
              <w:rPr>
                <w:rFonts w:ascii="Arial Narrow" w:eastAsia="Arial Narrow" w:hAnsi="Arial Narrow" w:cs="Arial Narrow"/>
                <w:sz w:val="16"/>
                <w:szCs w:val="16"/>
              </w:rPr>
              <w:t>R</w:t>
            </w:r>
            <w:r w:rsidRPr="00046171">
              <w:rPr>
                <w:rFonts w:ascii="Arial Narrow" w:eastAsia="Arial Narrow" w:hAnsi="Arial Narrow" w:cs="Arial Narrow"/>
                <w:sz w:val="16"/>
                <w:szCs w:val="16"/>
              </w:rPr>
              <w:t xml:space="preserve">endición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uentas en la cual se establezcan acciones que permitan garantizar el cumplimiento de los elementos de información, diálogo y responsabilidad en los diferentes espacios e instancias de participación de la entidad, con enfoque de grupos poblacionales.</w:t>
            </w:r>
          </w:p>
        </w:tc>
        <w:tc>
          <w:tcPr>
            <w:tcW w:w="1869" w:type="dxa"/>
            <w:vAlign w:val="center"/>
          </w:tcPr>
          <w:p w14:paraId="71883997" w14:textId="25D59768"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1 documento de estrategia</w:t>
            </w:r>
            <w:r w:rsidR="00E363BD">
              <w:rPr>
                <w:rFonts w:ascii="Arial Narrow" w:eastAsia="Arial Narrow" w:hAnsi="Arial Narrow" w:cs="Arial Narrow"/>
                <w:sz w:val="16"/>
                <w:szCs w:val="16"/>
              </w:rPr>
              <w:t xml:space="preserve"> de Participación Ciudadana y Rendición de Cuentas</w:t>
            </w:r>
          </w:p>
        </w:tc>
        <w:tc>
          <w:tcPr>
            <w:tcW w:w="1869" w:type="dxa"/>
            <w:vAlign w:val="center"/>
          </w:tcPr>
          <w:p w14:paraId="1216442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7B414E0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135B55C9"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2D51D415" w14:textId="77777777">
        <w:tc>
          <w:tcPr>
            <w:tcW w:w="1868" w:type="dxa"/>
            <w:vAlign w:val="center"/>
          </w:tcPr>
          <w:p w14:paraId="626D487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Lineamientos de Transparencia</w:t>
            </w:r>
          </w:p>
          <w:p w14:paraId="1583020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Activa</w:t>
            </w:r>
          </w:p>
        </w:tc>
        <w:tc>
          <w:tcPr>
            <w:tcW w:w="1869" w:type="dxa"/>
          </w:tcPr>
          <w:p w14:paraId="5DF1DB33"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Registrar en el SUIT los nuevos trámites y/o acciones de racionalización priorizadas, asegurando que se encuentran disponibles en el portal www.gov.co y realizar su respectivo seguimiento</w:t>
            </w:r>
          </w:p>
        </w:tc>
        <w:tc>
          <w:tcPr>
            <w:tcW w:w="1869" w:type="dxa"/>
            <w:vAlign w:val="center"/>
          </w:tcPr>
          <w:p w14:paraId="22731BC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Publicación de estrategia de racionalización </w:t>
            </w:r>
          </w:p>
          <w:p w14:paraId="34FC87FE" w14:textId="77777777" w:rsidR="00B80C48" w:rsidRPr="00046171" w:rsidRDefault="00B80C48">
            <w:pPr>
              <w:spacing w:line="360" w:lineRule="auto"/>
              <w:jc w:val="both"/>
              <w:rPr>
                <w:rFonts w:ascii="Arial Narrow" w:eastAsia="Arial Narrow" w:hAnsi="Arial Narrow" w:cs="Arial Narrow"/>
                <w:sz w:val="16"/>
                <w:szCs w:val="16"/>
              </w:rPr>
            </w:pPr>
          </w:p>
          <w:p w14:paraId="56F9DCA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2 Seguimientos a la estrategia</w:t>
            </w:r>
          </w:p>
        </w:tc>
        <w:tc>
          <w:tcPr>
            <w:tcW w:w="1869" w:type="dxa"/>
            <w:vAlign w:val="center"/>
          </w:tcPr>
          <w:p w14:paraId="4A94155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E04914A"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00468B12"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5986EDF4" w14:textId="77777777">
        <w:tc>
          <w:tcPr>
            <w:tcW w:w="1868" w:type="dxa"/>
            <w:vAlign w:val="center"/>
          </w:tcPr>
          <w:p w14:paraId="3741F95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Lineamientos de Transparencia</w:t>
            </w:r>
          </w:p>
          <w:p w14:paraId="7907E41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Activa</w:t>
            </w:r>
          </w:p>
        </w:tc>
        <w:tc>
          <w:tcPr>
            <w:tcW w:w="1869" w:type="dxa"/>
          </w:tcPr>
          <w:p w14:paraId="3EC6EE06"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 xml:space="preserve">Actualizar </w:t>
            </w:r>
            <w:proofErr w:type="gramStart"/>
            <w:r w:rsidRPr="00046171">
              <w:rPr>
                <w:rFonts w:ascii="Arial Narrow" w:eastAsia="Arial Narrow" w:hAnsi="Arial Narrow" w:cs="Arial Narrow"/>
                <w:sz w:val="16"/>
                <w:szCs w:val="16"/>
              </w:rPr>
              <w:t>los set</w:t>
            </w:r>
            <w:proofErr w:type="gramEnd"/>
            <w:r w:rsidRPr="00046171">
              <w:rPr>
                <w:rFonts w:ascii="Arial Narrow" w:eastAsia="Arial Narrow" w:hAnsi="Arial Narrow" w:cs="Arial Narrow"/>
                <w:sz w:val="16"/>
                <w:szCs w:val="16"/>
              </w:rPr>
              <w:t xml:space="preserve"> de datos abiertos de </w:t>
            </w:r>
            <w:proofErr w:type="spellStart"/>
            <w:r w:rsidRPr="00046171">
              <w:rPr>
                <w:rFonts w:ascii="Arial Narrow" w:eastAsia="Arial Narrow" w:hAnsi="Arial Narrow" w:cs="Arial Narrow"/>
                <w:sz w:val="16"/>
                <w:szCs w:val="16"/>
              </w:rPr>
              <w:t>MinCiencias</w:t>
            </w:r>
            <w:proofErr w:type="spellEnd"/>
            <w:r w:rsidRPr="00046171">
              <w:rPr>
                <w:rFonts w:ascii="Arial Narrow" w:eastAsia="Arial Narrow" w:hAnsi="Arial Narrow" w:cs="Arial Narrow"/>
                <w:sz w:val="16"/>
                <w:szCs w:val="16"/>
              </w:rPr>
              <w:t>, asegurando su publicación en el sitio web www.datos.gov.co</w:t>
            </w:r>
          </w:p>
        </w:tc>
        <w:tc>
          <w:tcPr>
            <w:tcW w:w="1869" w:type="dxa"/>
            <w:vAlign w:val="center"/>
          </w:tcPr>
          <w:p w14:paraId="70A62CBA"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2 Seguimientos a la publicación de datos abiertos</w:t>
            </w:r>
          </w:p>
        </w:tc>
        <w:tc>
          <w:tcPr>
            <w:tcW w:w="1869" w:type="dxa"/>
            <w:vAlign w:val="center"/>
          </w:tcPr>
          <w:p w14:paraId="320EBF8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7AD65D8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0CCE184D" w14:textId="77777777" w:rsidR="00B80C48" w:rsidRPr="00046171" w:rsidRDefault="00000000">
            <w:pPr>
              <w:spacing w:line="360" w:lineRule="auto"/>
              <w:jc w:val="both"/>
              <w:rPr>
                <w:rFonts w:ascii="Arial Narrow" w:eastAsia="Arial Narrow" w:hAnsi="Arial Narrow" w:cs="Arial Narrow"/>
                <w:color w:val="000000"/>
                <w:sz w:val="16"/>
                <w:szCs w:val="16"/>
              </w:rPr>
            </w:pPr>
            <w:r w:rsidRPr="00046171">
              <w:rPr>
                <w:rFonts w:ascii="Arial Narrow" w:eastAsia="Arial Narrow" w:hAnsi="Arial Narrow" w:cs="Arial Narrow"/>
                <w:sz w:val="16"/>
                <w:szCs w:val="16"/>
              </w:rPr>
              <w:t>Jefe Oficina de Tecnologías de la Información y Comunicaciones</w:t>
            </w:r>
          </w:p>
        </w:tc>
      </w:tr>
      <w:tr w:rsidR="00B80C48" w:rsidRPr="00046171" w14:paraId="48B66DA8" w14:textId="77777777">
        <w:tc>
          <w:tcPr>
            <w:tcW w:w="1868" w:type="dxa"/>
            <w:vAlign w:val="center"/>
          </w:tcPr>
          <w:p w14:paraId="28639B6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Lineamientos de Transparencia</w:t>
            </w:r>
          </w:p>
          <w:p w14:paraId="104CCE1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Pasiva</w:t>
            </w:r>
          </w:p>
        </w:tc>
        <w:tc>
          <w:tcPr>
            <w:tcW w:w="1869" w:type="dxa"/>
          </w:tcPr>
          <w:p w14:paraId="6D8B8A91" w14:textId="3FF5FEFD" w:rsidR="00B80C48" w:rsidRPr="00046171" w:rsidRDefault="00A94912">
            <w:pPr>
              <w:spacing w:line="360" w:lineRule="auto"/>
              <w:jc w:val="both"/>
              <w:rPr>
                <w:rFonts w:ascii="Arial Narrow" w:eastAsia="Arial Narrow" w:hAnsi="Arial Narrow" w:cs="Arial Narrow"/>
                <w:sz w:val="16"/>
                <w:szCs w:val="16"/>
              </w:rPr>
            </w:pPr>
            <w:r w:rsidRPr="00A94912">
              <w:rPr>
                <w:rFonts w:ascii="Arial Narrow" w:eastAsia="Arial Narrow" w:hAnsi="Arial Narrow" w:cs="Arial Narrow"/>
                <w:sz w:val="16"/>
                <w:szCs w:val="16"/>
              </w:rPr>
              <w:t xml:space="preserve">Presentar los informes de </w:t>
            </w:r>
            <w:proofErr w:type="gramStart"/>
            <w:r w:rsidRPr="00A94912">
              <w:rPr>
                <w:rFonts w:ascii="Arial Narrow" w:eastAsia="Arial Narrow" w:hAnsi="Arial Narrow" w:cs="Arial Narrow"/>
                <w:sz w:val="16"/>
                <w:szCs w:val="16"/>
              </w:rPr>
              <w:t>PQRSD  a</w:t>
            </w:r>
            <w:proofErr w:type="gramEnd"/>
            <w:r w:rsidRPr="00A94912">
              <w:rPr>
                <w:rFonts w:ascii="Arial Narrow" w:eastAsia="Arial Narrow" w:hAnsi="Arial Narrow" w:cs="Arial Narrow"/>
                <w:sz w:val="16"/>
                <w:szCs w:val="16"/>
              </w:rPr>
              <w:t xml:space="preserve"> la ciudadanía y las dependencias cada trimestre, y medición de la satisfacción en la página web del Ministerio en la sección de transparencia.</w:t>
            </w:r>
          </w:p>
        </w:tc>
        <w:tc>
          <w:tcPr>
            <w:tcW w:w="1869" w:type="dxa"/>
            <w:vAlign w:val="center"/>
          </w:tcPr>
          <w:p w14:paraId="1D4FD5B0" w14:textId="01E16721"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Informe de PQRSD</w:t>
            </w:r>
          </w:p>
        </w:tc>
        <w:tc>
          <w:tcPr>
            <w:tcW w:w="1869" w:type="dxa"/>
            <w:vAlign w:val="center"/>
          </w:tcPr>
          <w:p w14:paraId="1AC581E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61540E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1867AA6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Secretaría General</w:t>
            </w:r>
          </w:p>
          <w:p w14:paraId="5C01B62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 Atención al Ciudadano</w:t>
            </w:r>
          </w:p>
        </w:tc>
      </w:tr>
      <w:tr w:rsidR="00B80C48" w:rsidRPr="00046171" w14:paraId="16267BAC" w14:textId="77777777">
        <w:tc>
          <w:tcPr>
            <w:tcW w:w="1868" w:type="dxa"/>
            <w:vAlign w:val="center"/>
          </w:tcPr>
          <w:p w14:paraId="19999E4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Criterio diferencial de accesibilidad</w:t>
            </w:r>
          </w:p>
        </w:tc>
        <w:tc>
          <w:tcPr>
            <w:tcW w:w="1869" w:type="dxa"/>
          </w:tcPr>
          <w:p w14:paraId="355AA266" w14:textId="10D55A8B"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Implementar la circular 100-010 de 2021 en los componentes de:  Simplificación (ítems 1 y 2) y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omunicación y </w:t>
            </w:r>
            <w:r w:rsidR="00E363BD">
              <w:rPr>
                <w:rFonts w:ascii="Arial Narrow" w:eastAsia="Arial Narrow" w:hAnsi="Arial Narrow" w:cs="Arial Narrow"/>
                <w:sz w:val="16"/>
                <w:szCs w:val="16"/>
              </w:rPr>
              <w:t>D</w:t>
            </w:r>
            <w:r w:rsidRPr="00046171">
              <w:rPr>
                <w:rFonts w:ascii="Arial Narrow" w:eastAsia="Arial Narrow" w:hAnsi="Arial Narrow" w:cs="Arial Narrow"/>
                <w:sz w:val="16"/>
                <w:szCs w:val="16"/>
              </w:rPr>
              <w:t>ifusión (</w:t>
            </w:r>
            <w:proofErr w:type="spellStart"/>
            <w:r w:rsidRPr="00046171">
              <w:rPr>
                <w:rFonts w:ascii="Arial Narrow" w:eastAsia="Arial Narrow" w:hAnsi="Arial Narrow" w:cs="Arial Narrow"/>
                <w:sz w:val="16"/>
                <w:szCs w:val="16"/>
              </w:rPr>
              <w:t>items</w:t>
            </w:r>
            <w:proofErr w:type="spellEnd"/>
            <w:r w:rsidRPr="00046171">
              <w:rPr>
                <w:rFonts w:ascii="Arial Narrow" w:eastAsia="Arial Narrow" w:hAnsi="Arial Narrow" w:cs="Arial Narrow"/>
                <w:sz w:val="16"/>
                <w:szCs w:val="16"/>
              </w:rPr>
              <w:t xml:space="preserve"> 1 y 3) para fortalecer la implementación del Lenguaje Claro.</w:t>
            </w:r>
          </w:p>
        </w:tc>
        <w:tc>
          <w:tcPr>
            <w:tcW w:w="1869" w:type="dxa"/>
            <w:vAlign w:val="center"/>
          </w:tcPr>
          <w:p w14:paraId="7115064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Informe de implementación </w:t>
            </w:r>
          </w:p>
        </w:tc>
        <w:tc>
          <w:tcPr>
            <w:tcW w:w="1869" w:type="dxa"/>
            <w:vAlign w:val="center"/>
          </w:tcPr>
          <w:p w14:paraId="4E9DFEB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1E40E21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3A2E1D4A"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Asesora de Comunicaciones</w:t>
            </w:r>
          </w:p>
        </w:tc>
      </w:tr>
      <w:tr w:rsidR="00B80C48" w:rsidRPr="00046171" w14:paraId="27BFD096" w14:textId="77777777">
        <w:tc>
          <w:tcPr>
            <w:tcW w:w="1868" w:type="dxa"/>
            <w:vAlign w:val="center"/>
          </w:tcPr>
          <w:p w14:paraId="5D633C8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Criterio diferencial de accesibilidad</w:t>
            </w:r>
          </w:p>
        </w:tc>
        <w:tc>
          <w:tcPr>
            <w:tcW w:w="1869" w:type="dxa"/>
          </w:tcPr>
          <w:p w14:paraId="43157549" w14:textId="2633278D"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Implementar la circular 100-010 de 2021 en los componentes de:  Simplificación (ítem 3),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omunicación y </w:t>
            </w:r>
            <w:r w:rsidR="00E363BD">
              <w:rPr>
                <w:rFonts w:ascii="Arial Narrow" w:eastAsia="Arial Narrow" w:hAnsi="Arial Narrow" w:cs="Arial Narrow"/>
                <w:sz w:val="16"/>
                <w:szCs w:val="16"/>
              </w:rPr>
              <w:t>D</w:t>
            </w:r>
            <w:r w:rsidRPr="00046171">
              <w:rPr>
                <w:rFonts w:ascii="Arial Narrow" w:eastAsia="Arial Narrow" w:hAnsi="Arial Narrow" w:cs="Arial Narrow"/>
                <w:sz w:val="16"/>
                <w:szCs w:val="16"/>
              </w:rPr>
              <w:t>ifusión (</w:t>
            </w:r>
            <w:proofErr w:type="spellStart"/>
            <w:r w:rsidRPr="00046171">
              <w:rPr>
                <w:rFonts w:ascii="Arial Narrow" w:eastAsia="Arial Narrow" w:hAnsi="Arial Narrow" w:cs="Arial Narrow"/>
                <w:sz w:val="16"/>
                <w:szCs w:val="16"/>
              </w:rPr>
              <w:t>items</w:t>
            </w:r>
            <w:proofErr w:type="spellEnd"/>
            <w:r w:rsidRPr="00046171">
              <w:rPr>
                <w:rFonts w:ascii="Arial Narrow" w:eastAsia="Arial Narrow" w:hAnsi="Arial Narrow" w:cs="Arial Narrow"/>
                <w:sz w:val="16"/>
                <w:szCs w:val="16"/>
              </w:rPr>
              <w:t xml:space="preserve"> 1 y 3) para fortalecer la implementación del Lenguaje Claro</w:t>
            </w:r>
          </w:p>
        </w:tc>
        <w:tc>
          <w:tcPr>
            <w:tcW w:w="1869" w:type="dxa"/>
            <w:vAlign w:val="center"/>
          </w:tcPr>
          <w:p w14:paraId="2941497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Informe de implementación </w:t>
            </w:r>
          </w:p>
        </w:tc>
        <w:tc>
          <w:tcPr>
            <w:tcW w:w="1869" w:type="dxa"/>
            <w:vAlign w:val="center"/>
          </w:tcPr>
          <w:p w14:paraId="48ACFD5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2F7F4CD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41B3BF5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 Atención al Ciudadano</w:t>
            </w:r>
          </w:p>
        </w:tc>
      </w:tr>
      <w:tr w:rsidR="00B80C48" w:rsidRPr="00046171" w14:paraId="12B14E5F" w14:textId="77777777">
        <w:tc>
          <w:tcPr>
            <w:tcW w:w="1868" w:type="dxa"/>
            <w:vAlign w:val="center"/>
          </w:tcPr>
          <w:p w14:paraId="04B1C08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3233605F" w14:textId="48BB98B3"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Desarrollar actividades del componente de </w:t>
            </w:r>
            <w:r w:rsidR="00E363BD">
              <w:rPr>
                <w:rFonts w:ascii="Arial Narrow" w:eastAsia="Arial Narrow" w:hAnsi="Arial Narrow" w:cs="Arial Narrow"/>
                <w:sz w:val="16"/>
                <w:szCs w:val="16"/>
              </w:rPr>
              <w:t>c</w:t>
            </w:r>
            <w:r w:rsidRPr="00046171">
              <w:rPr>
                <w:rFonts w:ascii="Arial Narrow" w:eastAsia="Arial Narrow" w:hAnsi="Arial Narrow" w:cs="Arial Narrow"/>
                <w:sz w:val="16"/>
                <w:szCs w:val="16"/>
              </w:rPr>
              <w:t>apacitación de la circular 100-010 de 2021 para fortalecer la implementación del Lenguaje Claro</w:t>
            </w:r>
          </w:p>
        </w:tc>
        <w:tc>
          <w:tcPr>
            <w:tcW w:w="1869" w:type="dxa"/>
            <w:vAlign w:val="center"/>
          </w:tcPr>
          <w:p w14:paraId="7804DCD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Informe de implementación</w:t>
            </w:r>
          </w:p>
        </w:tc>
        <w:tc>
          <w:tcPr>
            <w:tcW w:w="1869" w:type="dxa"/>
            <w:vAlign w:val="center"/>
          </w:tcPr>
          <w:p w14:paraId="6D9A585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553BC8D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7195963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Dirección de Talento Humano</w:t>
            </w:r>
          </w:p>
        </w:tc>
      </w:tr>
      <w:tr w:rsidR="00B80C48" w:rsidRPr="00046171" w14:paraId="2D6A6F65" w14:textId="77777777">
        <w:tc>
          <w:tcPr>
            <w:tcW w:w="1868" w:type="dxa"/>
            <w:vAlign w:val="center"/>
          </w:tcPr>
          <w:p w14:paraId="37184C9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3A3EC134" w14:textId="0BDE7931"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Desarrollar actividades del componente de </w:t>
            </w:r>
            <w:proofErr w:type="gramStart"/>
            <w:r w:rsidR="00E363BD">
              <w:rPr>
                <w:rFonts w:ascii="Arial Narrow" w:eastAsia="Arial Narrow" w:hAnsi="Arial Narrow" w:cs="Arial Narrow"/>
                <w:sz w:val="16"/>
                <w:szCs w:val="16"/>
              </w:rPr>
              <w:t>S</w:t>
            </w:r>
            <w:r w:rsidRPr="00046171">
              <w:rPr>
                <w:rFonts w:ascii="Arial Narrow" w:eastAsia="Arial Narrow" w:hAnsi="Arial Narrow" w:cs="Arial Narrow"/>
                <w:sz w:val="16"/>
                <w:szCs w:val="16"/>
              </w:rPr>
              <w:t>implificación  (</w:t>
            </w:r>
            <w:proofErr w:type="gramEnd"/>
            <w:r w:rsidRPr="00046171">
              <w:rPr>
                <w:rFonts w:ascii="Arial Narrow" w:eastAsia="Arial Narrow" w:hAnsi="Arial Narrow" w:cs="Arial Narrow"/>
                <w:sz w:val="16"/>
                <w:szCs w:val="16"/>
              </w:rPr>
              <w:t xml:space="preserve">ítems 1 y 4) y del componente </w:t>
            </w:r>
            <w:r w:rsidR="00E363BD">
              <w:rPr>
                <w:rFonts w:ascii="Arial Narrow" w:eastAsia="Arial Narrow" w:hAnsi="Arial Narrow" w:cs="Arial Narrow"/>
                <w:sz w:val="16"/>
                <w:szCs w:val="16"/>
              </w:rPr>
              <w:t>M</w:t>
            </w:r>
            <w:r w:rsidRPr="00046171">
              <w:rPr>
                <w:rFonts w:ascii="Arial Narrow" w:eastAsia="Arial Narrow" w:hAnsi="Arial Narrow" w:cs="Arial Narrow"/>
                <w:sz w:val="16"/>
                <w:szCs w:val="16"/>
              </w:rPr>
              <w:t xml:space="preserve">edición y </w:t>
            </w:r>
            <w:r w:rsidR="00E363BD">
              <w:rPr>
                <w:rFonts w:ascii="Arial Narrow" w:eastAsia="Arial Narrow" w:hAnsi="Arial Narrow" w:cs="Arial Narrow"/>
                <w:sz w:val="16"/>
                <w:szCs w:val="16"/>
              </w:rPr>
              <w:t>S</w:t>
            </w:r>
            <w:r w:rsidRPr="00046171">
              <w:rPr>
                <w:rFonts w:ascii="Arial Narrow" w:eastAsia="Arial Narrow" w:hAnsi="Arial Narrow" w:cs="Arial Narrow"/>
                <w:sz w:val="16"/>
                <w:szCs w:val="16"/>
              </w:rPr>
              <w:t xml:space="preserve">eguimiento de la circular 100-010 de 2021 para fortalecer la implementación del </w:t>
            </w:r>
            <w:r w:rsidRPr="00E363BD">
              <w:rPr>
                <w:rFonts w:ascii="Arial Narrow" w:eastAsia="Arial Narrow" w:hAnsi="Arial Narrow" w:cs="Arial Narrow"/>
                <w:sz w:val="16"/>
                <w:szCs w:val="16"/>
                <w:highlight w:val="yellow"/>
              </w:rPr>
              <w:t>Lenguaje Claro</w:t>
            </w:r>
            <w:r w:rsidRPr="00046171">
              <w:rPr>
                <w:rFonts w:ascii="Arial Narrow" w:eastAsia="Arial Narrow" w:hAnsi="Arial Narrow" w:cs="Arial Narrow"/>
                <w:sz w:val="16"/>
                <w:szCs w:val="16"/>
              </w:rPr>
              <w:t xml:space="preserve"> </w:t>
            </w:r>
          </w:p>
        </w:tc>
        <w:tc>
          <w:tcPr>
            <w:tcW w:w="1869" w:type="dxa"/>
            <w:vAlign w:val="center"/>
          </w:tcPr>
          <w:p w14:paraId="1486AFE6" w14:textId="19DBADE0"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Estrategia de comunicación</w:t>
            </w:r>
          </w:p>
        </w:tc>
        <w:tc>
          <w:tcPr>
            <w:tcW w:w="1869" w:type="dxa"/>
            <w:vAlign w:val="center"/>
          </w:tcPr>
          <w:p w14:paraId="0E16D36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1CB845B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p w14:paraId="64578BFE" w14:textId="77777777" w:rsidR="00B80C48" w:rsidRPr="00046171" w:rsidRDefault="00B80C48">
            <w:pPr>
              <w:spacing w:line="360" w:lineRule="auto"/>
              <w:jc w:val="both"/>
              <w:rPr>
                <w:rFonts w:ascii="Arial Narrow" w:eastAsia="Arial Narrow" w:hAnsi="Arial Narrow" w:cs="Arial Narrow"/>
                <w:sz w:val="16"/>
                <w:szCs w:val="16"/>
              </w:rPr>
            </w:pPr>
          </w:p>
        </w:tc>
        <w:tc>
          <w:tcPr>
            <w:tcW w:w="1869" w:type="dxa"/>
            <w:vAlign w:val="center"/>
          </w:tcPr>
          <w:p w14:paraId="0DA27B8C"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r w:rsidR="00B80C48" w:rsidRPr="00046171" w14:paraId="01392A15" w14:textId="77777777">
        <w:tc>
          <w:tcPr>
            <w:tcW w:w="1868" w:type="dxa"/>
            <w:vAlign w:val="center"/>
          </w:tcPr>
          <w:p w14:paraId="67403EB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26B4030D" w14:textId="133B8E82"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Desarrollar actividades del componente de </w:t>
            </w:r>
            <w:r w:rsidR="007B3FF5">
              <w:rPr>
                <w:rFonts w:ascii="Arial Narrow" w:eastAsia="Arial Narrow" w:hAnsi="Arial Narrow" w:cs="Arial Narrow"/>
                <w:sz w:val="16"/>
                <w:szCs w:val="16"/>
              </w:rPr>
              <w:t>A</w:t>
            </w:r>
            <w:r w:rsidRPr="00046171">
              <w:rPr>
                <w:rFonts w:ascii="Arial Narrow" w:eastAsia="Arial Narrow" w:hAnsi="Arial Narrow" w:cs="Arial Narrow"/>
                <w:sz w:val="16"/>
                <w:szCs w:val="16"/>
              </w:rPr>
              <w:t xml:space="preserve">tención y </w:t>
            </w:r>
            <w:r w:rsidR="007B3FF5">
              <w:rPr>
                <w:rFonts w:ascii="Arial Narrow" w:eastAsia="Arial Narrow" w:hAnsi="Arial Narrow" w:cs="Arial Narrow"/>
                <w:sz w:val="16"/>
                <w:szCs w:val="16"/>
              </w:rPr>
              <w:t>S</w:t>
            </w:r>
            <w:r w:rsidRPr="00046171">
              <w:rPr>
                <w:rFonts w:ascii="Arial Narrow" w:eastAsia="Arial Narrow" w:hAnsi="Arial Narrow" w:cs="Arial Narrow"/>
                <w:sz w:val="16"/>
                <w:szCs w:val="16"/>
              </w:rPr>
              <w:t xml:space="preserve">ervicio al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iudadano de la circular 100-010 de 2021 para fortalecer la implementación del </w:t>
            </w:r>
            <w:r w:rsidRPr="003A7C90">
              <w:rPr>
                <w:rFonts w:ascii="Arial Narrow" w:eastAsia="Arial Narrow" w:hAnsi="Arial Narrow" w:cs="Arial Narrow"/>
                <w:sz w:val="16"/>
                <w:szCs w:val="16"/>
              </w:rPr>
              <w:t>Lenguaje Claro</w:t>
            </w:r>
            <w:r w:rsidRPr="00046171">
              <w:rPr>
                <w:rFonts w:ascii="Arial Narrow" w:eastAsia="Arial Narrow" w:hAnsi="Arial Narrow" w:cs="Arial Narrow"/>
                <w:sz w:val="16"/>
                <w:szCs w:val="16"/>
              </w:rPr>
              <w:t xml:space="preserve"> </w:t>
            </w:r>
          </w:p>
        </w:tc>
        <w:tc>
          <w:tcPr>
            <w:tcW w:w="1869" w:type="dxa"/>
            <w:vAlign w:val="center"/>
          </w:tcPr>
          <w:p w14:paraId="62E5BF25" w14:textId="58773354"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Estrategia de comunicación </w:t>
            </w:r>
          </w:p>
        </w:tc>
        <w:tc>
          <w:tcPr>
            <w:tcW w:w="1869" w:type="dxa"/>
            <w:vAlign w:val="center"/>
          </w:tcPr>
          <w:p w14:paraId="22E2DBD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7418821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6B42EAD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Secretaría General / Atención al Ciudadano</w:t>
            </w:r>
          </w:p>
        </w:tc>
      </w:tr>
      <w:tr w:rsidR="00B80C48" w:rsidRPr="00046171" w14:paraId="162BCC16" w14:textId="77777777">
        <w:tc>
          <w:tcPr>
            <w:tcW w:w="1868" w:type="dxa"/>
            <w:vAlign w:val="center"/>
          </w:tcPr>
          <w:p w14:paraId="09101C9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4A2629E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Adelantar las gestiones contempladas en la Ley 2345 del 30 de diciembre de 2023 para la adopción del </w:t>
            </w:r>
            <w:r w:rsidRPr="003A7C90">
              <w:rPr>
                <w:rFonts w:ascii="Arial Narrow" w:eastAsia="Arial Narrow" w:hAnsi="Arial Narrow" w:cs="Arial Narrow"/>
                <w:sz w:val="16"/>
                <w:szCs w:val="16"/>
              </w:rPr>
              <w:t>Manual de Identidad Visual</w:t>
            </w:r>
            <w:r w:rsidRPr="00046171">
              <w:rPr>
                <w:rFonts w:ascii="Arial Narrow" w:eastAsia="Arial Narrow" w:hAnsi="Arial Narrow" w:cs="Arial Narrow"/>
                <w:sz w:val="16"/>
                <w:szCs w:val="16"/>
              </w:rPr>
              <w:t xml:space="preserve"> de la entidad.</w:t>
            </w:r>
          </w:p>
        </w:tc>
        <w:tc>
          <w:tcPr>
            <w:tcW w:w="1869" w:type="dxa"/>
            <w:vAlign w:val="center"/>
          </w:tcPr>
          <w:p w14:paraId="35221564" w14:textId="4113033E"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Estrategia de comunicación</w:t>
            </w:r>
          </w:p>
        </w:tc>
        <w:tc>
          <w:tcPr>
            <w:tcW w:w="1869" w:type="dxa"/>
            <w:vAlign w:val="center"/>
          </w:tcPr>
          <w:p w14:paraId="779B5B5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1E0D0E4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tc>
        <w:tc>
          <w:tcPr>
            <w:tcW w:w="1869" w:type="dxa"/>
            <w:vAlign w:val="center"/>
          </w:tcPr>
          <w:p w14:paraId="75E9674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Comunicaciones</w:t>
            </w:r>
          </w:p>
        </w:tc>
      </w:tr>
      <w:tr w:rsidR="00B80C48" w:rsidRPr="00046171" w14:paraId="4C390FE6" w14:textId="77777777">
        <w:tc>
          <w:tcPr>
            <w:tcW w:w="1868" w:type="dxa"/>
            <w:vAlign w:val="center"/>
          </w:tcPr>
          <w:p w14:paraId="294131F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4525F578" w14:textId="482A7CCB"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Realizar estrategias de pedagogía</w:t>
            </w:r>
            <w:r w:rsidR="007B3FF5">
              <w:rPr>
                <w:rFonts w:ascii="Arial Narrow" w:eastAsia="Arial Narrow" w:hAnsi="Arial Narrow" w:cs="Arial Narrow"/>
                <w:sz w:val="16"/>
                <w:szCs w:val="16"/>
              </w:rPr>
              <w:t>,</w:t>
            </w:r>
            <w:r w:rsidR="00CA4A2C">
              <w:rPr>
                <w:rFonts w:ascii="Arial Narrow" w:eastAsia="Arial Narrow" w:hAnsi="Arial Narrow" w:cs="Arial Narrow"/>
                <w:sz w:val="16"/>
                <w:szCs w:val="16"/>
              </w:rPr>
              <w:t xml:space="preserve"> </w:t>
            </w:r>
            <w:r w:rsidRPr="00046171">
              <w:rPr>
                <w:rFonts w:ascii="Arial Narrow" w:eastAsia="Arial Narrow" w:hAnsi="Arial Narrow" w:cs="Arial Narrow"/>
                <w:sz w:val="16"/>
                <w:szCs w:val="16"/>
              </w:rPr>
              <w:t xml:space="preserve">apropiación (por diferentes medios) y </w:t>
            </w:r>
            <w:r w:rsidR="00CA4A2C" w:rsidRPr="00046171">
              <w:rPr>
                <w:rFonts w:ascii="Arial Narrow" w:eastAsia="Arial Narrow" w:hAnsi="Arial Narrow" w:cs="Arial Narrow"/>
                <w:sz w:val="16"/>
                <w:szCs w:val="16"/>
              </w:rPr>
              <w:t>sensibilizaciones relacionadas</w:t>
            </w:r>
            <w:r w:rsidRPr="00046171">
              <w:rPr>
                <w:rFonts w:ascii="Arial Narrow" w:eastAsia="Arial Narrow" w:hAnsi="Arial Narrow" w:cs="Arial Narrow"/>
                <w:sz w:val="16"/>
                <w:szCs w:val="16"/>
              </w:rPr>
              <w:t xml:space="preserve"> con los temas de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ódigo de Integridad y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onflicto de </w:t>
            </w:r>
            <w:r w:rsidR="007B3FF5">
              <w:rPr>
                <w:rFonts w:ascii="Arial Narrow" w:eastAsia="Arial Narrow" w:hAnsi="Arial Narrow" w:cs="Arial Narrow"/>
                <w:sz w:val="16"/>
                <w:szCs w:val="16"/>
              </w:rPr>
              <w:t>I</w:t>
            </w:r>
            <w:r w:rsidRPr="00046171">
              <w:rPr>
                <w:rFonts w:ascii="Arial Narrow" w:eastAsia="Arial Narrow" w:hAnsi="Arial Narrow" w:cs="Arial Narrow"/>
                <w:sz w:val="16"/>
                <w:szCs w:val="16"/>
              </w:rPr>
              <w:t xml:space="preserve">ntereses.  </w:t>
            </w:r>
          </w:p>
          <w:p w14:paraId="5C46CD4A" w14:textId="77777777" w:rsidR="00B80C48" w:rsidRPr="00046171" w:rsidRDefault="00B80C48">
            <w:pPr>
              <w:spacing w:line="360" w:lineRule="auto"/>
              <w:jc w:val="both"/>
              <w:rPr>
                <w:rFonts w:ascii="Arial Narrow" w:eastAsia="Arial Narrow" w:hAnsi="Arial Narrow" w:cs="Arial Narrow"/>
                <w:sz w:val="16"/>
                <w:szCs w:val="16"/>
              </w:rPr>
            </w:pPr>
          </w:p>
          <w:p w14:paraId="233E81C7" w14:textId="3137E3AF"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Coordinar con </w:t>
            </w:r>
            <w:r w:rsidR="007B3FF5">
              <w:rPr>
                <w:rFonts w:ascii="Arial Narrow" w:eastAsia="Arial Narrow" w:hAnsi="Arial Narrow" w:cs="Arial Narrow"/>
                <w:sz w:val="16"/>
                <w:szCs w:val="16"/>
              </w:rPr>
              <w:t>la Oficina Asesora de Comunicaciones</w:t>
            </w:r>
            <w:r w:rsidR="007B3FF5" w:rsidRPr="00046171">
              <w:rPr>
                <w:rFonts w:ascii="Arial Narrow" w:eastAsia="Arial Narrow" w:hAnsi="Arial Narrow" w:cs="Arial Narrow"/>
                <w:sz w:val="16"/>
                <w:szCs w:val="16"/>
              </w:rPr>
              <w:t xml:space="preserve"> </w:t>
            </w:r>
            <w:r w:rsidRPr="00046171">
              <w:rPr>
                <w:rFonts w:ascii="Arial Narrow" w:eastAsia="Arial Narrow" w:hAnsi="Arial Narrow" w:cs="Arial Narrow"/>
                <w:sz w:val="16"/>
                <w:szCs w:val="16"/>
              </w:rPr>
              <w:t xml:space="preserve">acciones de divulgación de </w:t>
            </w:r>
            <w:r w:rsidRPr="00046171">
              <w:rPr>
                <w:rFonts w:ascii="Arial Narrow" w:eastAsia="Arial Narrow" w:hAnsi="Arial Narrow" w:cs="Arial Narrow"/>
                <w:sz w:val="16"/>
                <w:szCs w:val="16"/>
              </w:rPr>
              <w:lastRenderedPageBreak/>
              <w:t>la Política de Integridad y Conflicto de Intereses.</w:t>
            </w:r>
          </w:p>
        </w:tc>
        <w:tc>
          <w:tcPr>
            <w:tcW w:w="1869" w:type="dxa"/>
            <w:vAlign w:val="center"/>
          </w:tcPr>
          <w:p w14:paraId="3005665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lastRenderedPageBreak/>
              <w:t>Estrategia de comunicación y pedagogía sobre conflicto de intereses</w:t>
            </w:r>
          </w:p>
        </w:tc>
        <w:tc>
          <w:tcPr>
            <w:tcW w:w="1869" w:type="dxa"/>
            <w:vAlign w:val="center"/>
          </w:tcPr>
          <w:p w14:paraId="5A34EB08"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3B29654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p w14:paraId="3E201B2E" w14:textId="77777777" w:rsidR="00B80C48" w:rsidRPr="00046171" w:rsidRDefault="00B80C48">
            <w:pPr>
              <w:spacing w:line="360" w:lineRule="auto"/>
              <w:jc w:val="both"/>
              <w:rPr>
                <w:rFonts w:ascii="Arial Narrow" w:eastAsia="Arial Narrow" w:hAnsi="Arial Narrow" w:cs="Arial Narrow"/>
                <w:sz w:val="16"/>
                <w:szCs w:val="16"/>
              </w:rPr>
            </w:pPr>
          </w:p>
        </w:tc>
        <w:tc>
          <w:tcPr>
            <w:tcW w:w="1869" w:type="dxa"/>
            <w:vAlign w:val="center"/>
          </w:tcPr>
          <w:p w14:paraId="70BF963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p w14:paraId="00F39CE6" w14:textId="77777777" w:rsidR="00B80C48" w:rsidRPr="00046171" w:rsidRDefault="00B80C48">
            <w:pPr>
              <w:spacing w:line="360" w:lineRule="auto"/>
              <w:jc w:val="both"/>
              <w:rPr>
                <w:rFonts w:ascii="Arial Narrow" w:eastAsia="Arial Narrow" w:hAnsi="Arial Narrow" w:cs="Arial Narrow"/>
                <w:sz w:val="16"/>
                <w:szCs w:val="16"/>
              </w:rPr>
            </w:pPr>
          </w:p>
          <w:p w14:paraId="1CD6C50D"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Dirección de Talento Humano</w:t>
            </w:r>
          </w:p>
          <w:p w14:paraId="76523E9D" w14:textId="77777777" w:rsidR="00B80C48" w:rsidRPr="00046171" w:rsidRDefault="00B80C48">
            <w:pPr>
              <w:spacing w:line="360" w:lineRule="auto"/>
              <w:jc w:val="both"/>
              <w:rPr>
                <w:rFonts w:ascii="Arial Narrow" w:eastAsia="Arial Narrow" w:hAnsi="Arial Narrow" w:cs="Arial Narrow"/>
                <w:sz w:val="16"/>
                <w:szCs w:val="16"/>
              </w:rPr>
            </w:pPr>
          </w:p>
        </w:tc>
      </w:tr>
      <w:tr w:rsidR="00B80C48" w:rsidRPr="00046171" w14:paraId="4381AD1B" w14:textId="77777777">
        <w:tc>
          <w:tcPr>
            <w:tcW w:w="1868" w:type="dxa"/>
            <w:vAlign w:val="center"/>
          </w:tcPr>
          <w:p w14:paraId="4423BA5A"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Pedagogía: Sensibilización y capacitación</w:t>
            </w:r>
          </w:p>
        </w:tc>
        <w:tc>
          <w:tcPr>
            <w:tcW w:w="1869" w:type="dxa"/>
          </w:tcPr>
          <w:p w14:paraId="29B0F9B2" w14:textId="4332CF7D"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Vincular a los servidores y contratistas de la entidad al curso de </w:t>
            </w:r>
            <w:r w:rsidR="007B3FF5">
              <w:rPr>
                <w:rFonts w:ascii="Arial Narrow" w:eastAsia="Arial Narrow" w:hAnsi="Arial Narrow" w:cs="Arial Narrow"/>
                <w:sz w:val="16"/>
                <w:szCs w:val="16"/>
              </w:rPr>
              <w:t>I</w:t>
            </w:r>
            <w:r w:rsidRPr="00046171">
              <w:rPr>
                <w:rFonts w:ascii="Arial Narrow" w:eastAsia="Arial Narrow" w:hAnsi="Arial Narrow" w:cs="Arial Narrow"/>
                <w:sz w:val="16"/>
                <w:szCs w:val="16"/>
              </w:rPr>
              <w:t xml:space="preserve">ntegridad, </w:t>
            </w:r>
            <w:r w:rsidR="007B3FF5">
              <w:rPr>
                <w:rFonts w:ascii="Arial Narrow" w:eastAsia="Arial Narrow" w:hAnsi="Arial Narrow" w:cs="Arial Narrow"/>
                <w:sz w:val="16"/>
                <w:szCs w:val="16"/>
              </w:rPr>
              <w:t>T</w:t>
            </w:r>
            <w:r w:rsidRPr="00046171">
              <w:rPr>
                <w:rFonts w:ascii="Arial Narrow" w:eastAsia="Arial Narrow" w:hAnsi="Arial Narrow" w:cs="Arial Narrow"/>
                <w:sz w:val="16"/>
                <w:szCs w:val="16"/>
              </w:rPr>
              <w:t xml:space="preserve">ransparencia y </w:t>
            </w:r>
            <w:r w:rsidR="007B3FF5">
              <w:rPr>
                <w:rFonts w:ascii="Arial Narrow" w:eastAsia="Arial Narrow" w:hAnsi="Arial Narrow" w:cs="Arial Narrow"/>
                <w:sz w:val="16"/>
                <w:szCs w:val="16"/>
              </w:rPr>
              <w:t>L</w:t>
            </w:r>
            <w:r w:rsidRPr="00046171">
              <w:rPr>
                <w:rFonts w:ascii="Arial Narrow" w:eastAsia="Arial Narrow" w:hAnsi="Arial Narrow" w:cs="Arial Narrow"/>
                <w:sz w:val="16"/>
                <w:szCs w:val="16"/>
              </w:rPr>
              <w:t xml:space="preserve">ucha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ontra la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orrupción establecido por </w:t>
            </w:r>
            <w:r w:rsidR="007B3FF5">
              <w:rPr>
                <w:rFonts w:ascii="Arial Narrow" w:eastAsia="Arial Narrow" w:hAnsi="Arial Narrow" w:cs="Arial Narrow"/>
                <w:sz w:val="16"/>
                <w:szCs w:val="16"/>
              </w:rPr>
              <w:t xml:space="preserve">el Departamento Administrativo de la </w:t>
            </w:r>
            <w:r w:rsidRPr="00046171">
              <w:rPr>
                <w:rFonts w:ascii="Arial Narrow" w:eastAsia="Arial Narrow" w:hAnsi="Arial Narrow" w:cs="Arial Narrow"/>
                <w:sz w:val="16"/>
                <w:szCs w:val="16"/>
              </w:rPr>
              <w:t xml:space="preserve">Función Pública para dar cumplimiento a la Ley 2016 de 2020. </w:t>
            </w:r>
          </w:p>
        </w:tc>
        <w:tc>
          <w:tcPr>
            <w:tcW w:w="1869" w:type="dxa"/>
            <w:vAlign w:val="center"/>
          </w:tcPr>
          <w:p w14:paraId="0567E3D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Informe de servidores certificados</w:t>
            </w:r>
          </w:p>
        </w:tc>
        <w:tc>
          <w:tcPr>
            <w:tcW w:w="1869" w:type="dxa"/>
            <w:vAlign w:val="center"/>
          </w:tcPr>
          <w:p w14:paraId="7D9BFE66"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647B8CB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p w14:paraId="72D1ED1E" w14:textId="77777777" w:rsidR="00B80C48" w:rsidRPr="00046171" w:rsidRDefault="00B80C48">
            <w:pPr>
              <w:spacing w:line="360" w:lineRule="auto"/>
              <w:jc w:val="both"/>
              <w:rPr>
                <w:rFonts w:ascii="Arial Narrow" w:eastAsia="Arial Narrow" w:hAnsi="Arial Narrow" w:cs="Arial Narrow"/>
                <w:sz w:val="16"/>
                <w:szCs w:val="16"/>
              </w:rPr>
            </w:pPr>
          </w:p>
        </w:tc>
        <w:tc>
          <w:tcPr>
            <w:tcW w:w="1869" w:type="dxa"/>
            <w:vAlign w:val="center"/>
          </w:tcPr>
          <w:p w14:paraId="7A82914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p w14:paraId="7E0C5AE2" w14:textId="77777777" w:rsidR="00B80C48" w:rsidRPr="00046171" w:rsidRDefault="00B80C48">
            <w:pPr>
              <w:spacing w:line="360" w:lineRule="auto"/>
              <w:jc w:val="both"/>
              <w:rPr>
                <w:rFonts w:ascii="Arial Narrow" w:eastAsia="Arial Narrow" w:hAnsi="Arial Narrow" w:cs="Arial Narrow"/>
                <w:sz w:val="16"/>
                <w:szCs w:val="16"/>
              </w:rPr>
            </w:pPr>
          </w:p>
          <w:p w14:paraId="3B078750"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Dirección de Talento Humano</w:t>
            </w:r>
          </w:p>
          <w:p w14:paraId="2ADEE19A" w14:textId="77777777" w:rsidR="00B80C48" w:rsidRPr="00046171" w:rsidRDefault="00B80C48">
            <w:pPr>
              <w:spacing w:line="360" w:lineRule="auto"/>
              <w:jc w:val="both"/>
              <w:rPr>
                <w:rFonts w:ascii="Arial Narrow" w:eastAsia="Arial Narrow" w:hAnsi="Arial Narrow" w:cs="Arial Narrow"/>
                <w:sz w:val="16"/>
                <w:szCs w:val="16"/>
              </w:rPr>
            </w:pPr>
          </w:p>
        </w:tc>
      </w:tr>
      <w:tr w:rsidR="00B80C48" w:rsidRPr="00046171" w14:paraId="5E21862E" w14:textId="77777777">
        <w:tc>
          <w:tcPr>
            <w:tcW w:w="1868" w:type="dxa"/>
            <w:vAlign w:val="center"/>
          </w:tcPr>
          <w:p w14:paraId="60DACEAE"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Seguimiento y evaluación</w:t>
            </w:r>
          </w:p>
        </w:tc>
        <w:tc>
          <w:tcPr>
            <w:tcW w:w="1869" w:type="dxa"/>
          </w:tcPr>
          <w:p w14:paraId="4537DC4D" w14:textId="41C00C79"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Realizar el seguimiento a la implementación de la Guía para Identificación y Gestión del </w:t>
            </w:r>
            <w:r w:rsidR="007B3FF5">
              <w:rPr>
                <w:rFonts w:ascii="Arial Narrow" w:eastAsia="Arial Narrow" w:hAnsi="Arial Narrow" w:cs="Arial Narrow"/>
                <w:sz w:val="16"/>
                <w:szCs w:val="16"/>
              </w:rPr>
              <w:t>C</w:t>
            </w:r>
            <w:r w:rsidRPr="00046171">
              <w:rPr>
                <w:rFonts w:ascii="Arial Narrow" w:eastAsia="Arial Narrow" w:hAnsi="Arial Narrow" w:cs="Arial Narrow"/>
                <w:sz w:val="16"/>
                <w:szCs w:val="16"/>
              </w:rPr>
              <w:t xml:space="preserve">onflicto de </w:t>
            </w:r>
            <w:r w:rsidR="007B3FF5">
              <w:rPr>
                <w:rFonts w:ascii="Arial Narrow" w:eastAsia="Arial Narrow" w:hAnsi="Arial Narrow" w:cs="Arial Narrow"/>
                <w:sz w:val="16"/>
                <w:szCs w:val="16"/>
              </w:rPr>
              <w:t>I</w:t>
            </w:r>
            <w:r w:rsidRPr="00046171">
              <w:rPr>
                <w:rFonts w:ascii="Arial Narrow" w:eastAsia="Arial Narrow" w:hAnsi="Arial Narrow" w:cs="Arial Narrow"/>
                <w:sz w:val="16"/>
                <w:szCs w:val="16"/>
              </w:rPr>
              <w:t>ntereses.</w:t>
            </w:r>
          </w:p>
        </w:tc>
        <w:tc>
          <w:tcPr>
            <w:tcW w:w="1869" w:type="dxa"/>
            <w:vAlign w:val="center"/>
          </w:tcPr>
          <w:p w14:paraId="0B0B4FD1" w14:textId="63ABC99C"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 xml:space="preserve">Dos (2) </w:t>
            </w:r>
            <w:r w:rsidR="007B3FF5">
              <w:rPr>
                <w:rFonts w:ascii="Arial Narrow" w:eastAsia="Arial Narrow" w:hAnsi="Arial Narrow" w:cs="Arial Narrow"/>
                <w:sz w:val="16"/>
                <w:szCs w:val="16"/>
              </w:rPr>
              <w:t>i</w:t>
            </w:r>
            <w:r w:rsidRPr="00046171">
              <w:rPr>
                <w:rFonts w:ascii="Arial Narrow" w:eastAsia="Arial Narrow" w:hAnsi="Arial Narrow" w:cs="Arial Narrow"/>
                <w:sz w:val="16"/>
                <w:szCs w:val="16"/>
              </w:rPr>
              <w:t>nformes</w:t>
            </w:r>
          </w:p>
          <w:p w14:paraId="4C01B03C" w14:textId="17F13360" w:rsidR="00B80C48" w:rsidRPr="00046171" w:rsidRDefault="007B3FF5">
            <w:pPr>
              <w:spacing w:line="360" w:lineRule="auto"/>
              <w:jc w:val="both"/>
              <w:rPr>
                <w:rFonts w:ascii="Arial Narrow" w:eastAsia="Arial Narrow" w:hAnsi="Arial Narrow" w:cs="Arial Narrow"/>
                <w:sz w:val="16"/>
                <w:szCs w:val="16"/>
              </w:rPr>
            </w:pPr>
            <w:r>
              <w:rPr>
                <w:rFonts w:ascii="Arial Narrow" w:eastAsia="Arial Narrow" w:hAnsi="Arial Narrow" w:cs="Arial Narrow"/>
                <w:sz w:val="16"/>
                <w:szCs w:val="16"/>
              </w:rPr>
              <w:t>p</w:t>
            </w:r>
            <w:r w:rsidRPr="00046171">
              <w:rPr>
                <w:rFonts w:ascii="Arial Narrow" w:eastAsia="Arial Narrow" w:hAnsi="Arial Narrow" w:cs="Arial Narrow"/>
                <w:sz w:val="16"/>
                <w:szCs w:val="16"/>
              </w:rPr>
              <w:t xml:space="preserve">ublicados en la página web, </w:t>
            </w:r>
            <w:r>
              <w:rPr>
                <w:rFonts w:ascii="Arial Narrow" w:eastAsia="Arial Narrow" w:hAnsi="Arial Narrow" w:cs="Arial Narrow"/>
                <w:sz w:val="16"/>
                <w:szCs w:val="16"/>
              </w:rPr>
              <w:t>menú</w:t>
            </w:r>
            <w:r w:rsidRPr="00046171">
              <w:rPr>
                <w:rFonts w:ascii="Arial Narrow" w:eastAsia="Arial Narrow" w:hAnsi="Arial Narrow" w:cs="Arial Narrow"/>
                <w:sz w:val="16"/>
                <w:szCs w:val="16"/>
              </w:rPr>
              <w:t xml:space="preserve"> de Transparencia y Acceso a la Información</w:t>
            </w:r>
            <w:r>
              <w:rPr>
                <w:rFonts w:ascii="Arial Narrow" w:eastAsia="Arial Narrow" w:hAnsi="Arial Narrow" w:cs="Arial Narrow"/>
                <w:sz w:val="16"/>
                <w:szCs w:val="16"/>
              </w:rPr>
              <w:t xml:space="preserve"> Pública</w:t>
            </w:r>
            <w:r w:rsidRPr="00046171">
              <w:rPr>
                <w:rFonts w:ascii="Arial Narrow" w:eastAsia="Arial Narrow" w:hAnsi="Arial Narrow" w:cs="Arial Narrow"/>
                <w:sz w:val="16"/>
                <w:szCs w:val="16"/>
              </w:rPr>
              <w:t>, Ruta:</w:t>
            </w:r>
          </w:p>
          <w:p w14:paraId="77D2C72F" w14:textId="77777777" w:rsidR="00B80C48" w:rsidRPr="00046171" w:rsidRDefault="00000000">
            <w:pPr>
              <w:spacing w:line="360" w:lineRule="auto"/>
              <w:jc w:val="both"/>
              <w:rPr>
                <w:rFonts w:ascii="Arial Narrow" w:eastAsia="Arial Narrow" w:hAnsi="Arial Narrow" w:cs="Arial Narrow"/>
                <w:sz w:val="16"/>
                <w:szCs w:val="16"/>
              </w:rPr>
            </w:pPr>
            <w:proofErr w:type="gramStart"/>
            <w:r w:rsidRPr="00046171">
              <w:rPr>
                <w:rFonts w:ascii="Arial Narrow" w:eastAsia="Arial Narrow" w:hAnsi="Arial Narrow" w:cs="Arial Narrow"/>
                <w:sz w:val="16"/>
                <w:szCs w:val="16"/>
              </w:rPr>
              <w:t>Inicio »</w:t>
            </w:r>
            <w:proofErr w:type="gramEnd"/>
            <w:r w:rsidRPr="00046171">
              <w:rPr>
                <w:rFonts w:ascii="Arial Narrow" w:eastAsia="Arial Narrow" w:hAnsi="Arial Narrow" w:cs="Arial Narrow"/>
                <w:sz w:val="16"/>
                <w:szCs w:val="16"/>
              </w:rPr>
              <w:t xml:space="preserve"> Quienes somos » Control interno » Informes de Auditoría, Evaluaciones y Seguimientos.</w:t>
            </w:r>
          </w:p>
        </w:tc>
        <w:tc>
          <w:tcPr>
            <w:tcW w:w="1869" w:type="dxa"/>
            <w:vAlign w:val="center"/>
          </w:tcPr>
          <w:p w14:paraId="6C304AA9"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4 días siguientes al cierre del segundo cuatrimestre.</w:t>
            </w:r>
          </w:p>
          <w:p w14:paraId="13AD2783" w14:textId="77777777" w:rsidR="00B80C48" w:rsidRPr="00046171" w:rsidRDefault="00B80C48">
            <w:pPr>
              <w:spacing w:line="360" w:lineRule="auto"/>
              <w:jc w:val="both"/>
              <w:rPr>
                <w:rFonts w:ascii="Arial Narrow" w:eastAsia="Arial Narrow" w:hAnsi="Arial Narrow" w:cs="Arial Narrow"/>
                <w:sz w:val="16"/>
                <w:szCs w:val="16"/>
              </w:rPr>
            </w:pPr>
          </w:p>
          <w:p w14:paraId="74D198A4"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Segunda semana de diciembre para reporte del tercer cuatrimestre</w:t>
            </w:r>
          </w:p>
          <w:p w14:paraId="27D9B36E" w14:textId="77777777" w:rsidR="00B80C48" w:rsidRPr="00046171" w:rsidRDefault="00B80C48">
            <w:pPr>
              <w:spacing w:line="360" w:lineRule="auto"/>
              <w:jc w:val="both"/>
              <w:rPr>
                <w:rFonts w:ascii="Arial Narrow" w:eastAsia="Arial Narrow" w:hAnsi="Arial Narrow" w:cs="Arial Narrow"/>
                <w:sz w:val="16"/>
                <w:szCs w:val="16"/>
              </w:rPr>
            </w:pPr>
          </w:p>
        </w:tc>
        <w:tc>
          <w:tcPr>
            <w:tcW w:w="1869" w:type="dxa"/>
            <w:vAlign w:val="center"/>
          </w:tcPr>
          <w:p w14:paraId="65C55382"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Oficina de Control Interno</w:t>
            </w:r>
          </w:p>
        </w:tc>
      </w:tr>
      <w:tr w:rsidR="00B80C48" w:rsidRPr="00046171" w14:paraId="6BAE51E5" w14:textId="77777777">
        <w:tc>
          <w:tcPr>
            <w:tcW w:w="1868" w:type="dxa"/>
            <w:vAlign w:val="center"/>
          </w:tcPr>
          <w:p w14:paraId="47257863"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Seguimiento y evaluación</w:t>
            </w:r>
          </w:p>
        </w:tc>
        <w:tc>
          <w:tcPr>
            <w:tcW w:w="1869" w:type="dxa"/>
          </w:tcPr>
          <w:p w14:paraId="03885A77"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Presentar ante el Comité de Coordinación de Control Interno los resultados de la gestión de los conflictos de interés que hayan sido identificados en las declaraciones que diligencian los contratistas y los servidores y de las estrategias para promover la Integridad.</w:t>
            </w:r>
          </w:p>
        </w:tc>
        <w:tc>
          <w:tcPr>
            <w:tcW w:w="1869" w:type="dxa"/>
            <w:vAlign w:val="center"/>
          </w:tcPr>
          <w:p w14:paraId="21033B4F"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Un (1)</w:t>
            </w:r>
          </w:p>
          <w:p w14:paraId="14070265"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Acta de Comité de Coordinación de Control Interno</w:t>
            </w:r>
          </w:p>
          <w:p w14:paraId="6BF3951C" w14:textId="77777777" w:rsidR="00B80C48" w:rsidRPr="00046171" w:rsidRDefault="00B80C48">
            <w:pPr>
              <w:spacing w:line="360" w:lineRule="auto"/>
              <w:jc w:val="both"/>
              <w:rPr>
                <w:rFonts w:ascii="Arial Narrow" w:eastAsia="Arial Narrow" w:hAnsi="Arial Narrow" w:cs="Arial Narrow"/>
                <w:sz w:val="16"/>
                <w:szCs w:val="16"/>
              </w:rPr>
            </w:pPr>
          </w:p>
        </w:tc>
        <w:tc>
          <w:tcPr>
            <w:tcW w:w="1869" w:type="dxa"/>
            <w:vAlign w:val="center"/>
          </w:tcPr>
          <w:p w14:paraId="7AAC4AC1"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Máximo segunda semana de diciembre</w:t>
            </w:r>
          </w:p>
        </w:tc>
        <w:tc>
          <w:tcPr>
            <w:tcW w:w="1869" w:type="dxa"/>
            <w:vAlign w:val="center"/>
          </w:tcPr>
          <w:p w14:paraId="3EBCCA6B" w14:textId="77777777" w:rsidR="00B80C48" w:rsidRPr="00046171" w:rsidRDefault="00000000">
            <w:pPr>
              <w:spacing w:line="360" w:lineRule="auto"/>
              <w:jc w:val="both"/>
              <w:rPr>
                <w:rFonts w:ascii="Arial Narrow" w:eastAsia="Arial Narrow" w:hAnsi="Arial Narrow" w:cs="Arial Narrow"/>
                <w:sz w:val="16"/>
                <w:szCs w:val="16"/>
              </w:rPr>
            </w:pPr>
            <w:r w:rsidRPr="00046171">
              <w:rPr>
                <w:rFonts w:ascii="Arial Narrow" w:eastAsia="Arial Narrow" w:hAnsi="Arial Narrow" w:cs="Arial Narrow"/>
                <w:sz w:val="16"/>
                <w:szCs w:val="16"/>
              </w:rPr>
              <w:t>OAPII - Equipo Fortalecimiento Organizacional</w:t>
            </w:r>
          </w:p>
        </w:tc>
      </w:tr>
    </w:tbl>
    <w:p w14:paraId="1988B508" w14:textId="77777777" w:rsidR="00B80C48" w:rsidRPr="00046171" w:rsidRDefault="00B80C48">
      <w:pPr>
        <w:spacing w:line="360" w:lineRule="auto"/>
        <w:jc w:val="both"/>
        <w:rPr>
          <w:rFonts w:ascii="Arial Narrow" w:eastAsia="Arial Narrow" w:hAnsi="Arial Narrow" w:cs="Arial Narrow"/>
          <w:color w:val="000000"/>
          <w:sz w:val="22"/>
          <w:szCs w:val="22"/>
        </w:rPr>
      </w:pPr>
    </w:p>
    <w:p w14:paraId="2C95AAAE" w14:textId="6BD52C3A" w:rsidR="00B80C48" w:rsidRPr="00046171" w:rsidRDefault="00000000" w:rsidP="00046171">
      <w:pPr>
        <w:pStyle w:val="Prrafodelista"/>
        <w:numPr>
          <w:ilvl w:val="0"/>
          <w:numId w:val="6"/>
        </w:numPr>
        <w:spacing w:line="360" w:lineRule="auto"/>
        <w:outlineLvl w:val="1"/>
        <w:rPr>
          <w:rFonts w:ascii="Arial Narrow" w:eastAsia="Arial Narrow" w:hAnsi="Arial Narrow" w:cs="Arial Narrow"/>
          <w:b/>
          <w:color w:val="000000"/>
          <w:sz w:val="22"/>
          <w:szCs w:val="22"/>
          <w:lang w:val="es-CO"/>
        </w:rPr>
      </w:pPr>
      <w:bookmarkStart w:id="11" w:name="_Toc167900524"/>
      <w:r w:rsidRPr="00046171">
        <w:rPr>
          <w:rFonts w:ascii="Arial Narrow" w:eastAsia="Arial Narrow" w:hAnsi="Arial Narrow" w:cs="Arial Narrow"/>
          <w:b/>
          <w:sz w:val="22"/>
          <w:szCs w:val="22"/>
          <w:lang w:val="es-CO"/>
        </w:rPr>
        <w:t>Iniciativas Adicionales</w:t>
      </w:r>
      <w:bookmarkEnd w:id="11"/>
    </w:p>
    <w:p w14:paraId="04C1A696" w14:textId="77777777" w:rsidR="00B80C48" w:rsidRPr="00046171" w:rsidRDefault="00B80C48">
      <w:pPr>
        <w:spacing w:line="360" w:lineRule="auto"/>
        <w:jc w:val="both"/>
        <w:rPr>
          <w:rFonts w:ascii="Arial Narrow" w:eastAsia="Arial Narrow" w:hAnsi="Arial Narrow" w:cs="Arial Narrow"/>
          <w:color w:val="000000"/>
          <w:sz w:val="22"/>
          <w:szCs w:val="22"/>
        </w:rPr>
      </w:pPr>
    </w:p>
    <w:p w14:paraId="14208603" w14:textId="259082A4" w:rsidR="00B80C48" w:rsidRDefault="00835C44">
      <w:pPr>
        <w:spacing w:line="360" w:lineRule="auto"/>
        <w:jc w:val="both"/>
        <w:rPr>
          <w:rFonts w:ascii="Arial Narrow" w:eastAsia="Arial Narrow" w:hAnsi="Arial Narrow" w:cs="Arial Narrow"/>
          <w:sz w:val="22"/>
          <w:szCs w:val="22"/>
        </w:rPr>
      </w:pPr>
      <w:r>
        <w:rPr>
          <w:rFonts w:ascii="Arial Narrow" w:eastAsia="Arial Narrow" w:hAnsi="Arial Narrow" w:cs="Arial Narrow"/>
          <w:sz w:val="22"/>
          <w:szCs w:val="22"/>
        </w:rPr>
        <w:t>El Ministerio de Ciencia</w:t>
      </w:r>
      <w:r w:rsidR="007B3FF5">
        <w:rPr>
          <w:rFonts w:ascii="Arial Narrow" w:eastAsia="Arial Narrow" w:hAnsi="Arial Narrow" w:cs="Arial Narrow"/>
          <w:sz w:val="22"/>
          <w:szCs w:val="22"/>
        </w:rPr>
        <w:t>,</w:t>
      </w:r>
      <w:r>
        <w:rPr>
          <w:rFonts w:ascii="Arial Narrow" w:eastAsia="Arial Narrow" w:hAnsi="Arial Narrow" w:cs="Arial Narrow"/>
          <w:sz w:val="22"/>
          <w:szCs w:val="22"/>
        </w:rPr>
        <w:t xml:space="preserve"> Tecnología e Innovación contempla como iniciativas adicionales las siguientes, las cuales hacen parte integral de los componentes anteriormente mencionados:</w:t>
      </w:r>
    </w:p>
    <w:tbl>
      <w:tblPr>
        <w:tblStyle w:val="Tablaconcuadrcula"/>
        <w:tblW w:w="0" w:type="auto"/>
        <w:tblLook w:val="04A0" w:firstRow="1" w:lastRow="0" w:firstColumn="1" w:lastColumn="0" w:noHBand="0" w:noVBand="1"/>
      </w:tblPr>
      <w:tblGrid>
        <w:gridCol w:w="1868"/>
        <w:gridCol w:w="1869"/>
        <w:gridCol w:w="1869"/>
        <w:gridCol w:w="1869"/>
        <w:gridCol w:w="1869"/>
      </w:tblGrid>
      <w:tr w:rsidR="00835C44" w14:paraId="7F2C7B5A" w14:textId="77777777" w:rsidTr="00835C44">
        <w:tc>
          <w:tcPr>
            <w:tcW w:w="1868" w:type="dxa"/>
          </w:tcPr>
          <w:p w14:paraId="40DF8E65" w14:textId="0E2F06A2" w:rsidR="00835C44" w:rsidRPr="00835C44" w:rsidRDefault="00835C44" w:rsidP="00835C44">
            <w:pPr>
              <w:spacing w:line="360" w:lineRule="auto"/>
              <w:jc w:val="center"/>
              <w:rPr>
                <w:rFonts w:ascii="Arial Narrow" w:eastAsia="Arial Narrow" w:hAnsi="Arial Narrow" w:cs="Arial Narrow"/>
                <w:b/>
                <w:bCs/>
              </w:rPr>
            </w:pPr>
            <w:r w:rsidRPr="00835C44">
              <w:rPr>
                <w:rFonts w:ascii="Arial Narrow" w:eastAsia="Arial Narrow" w:hAnsi="Arial Narrow" w:cs="Arial Narrow"/>
                <w:b/>
                <w:bCs/>
              </w:rPr>
              <w:t>Componente</w:t>
            </w:r>
          </w:p>
        </w:tc>
        <w:tc>
          <w:tcPr>
            <w:tcW w:w="1869" w:type="dxa"/>
          </w:tcPr>
          <w:p w14:paraId="5B6698C0" w14:textId="7CFA34E5" w:rsidR="00835C44" w:rsidRPr="00835C44" w:rsidRDefault="00835C44" w:rsidP="00835C44">
            <w:pPr>
              <w:spacing w:line="360" w:lineRule="auto"/>
              <w:jc w:val="center"/>
              <w:rPr>
                <w:rFonts w:ascii="Arial Narrow" w:eastAsia="Arial Narrow" w:hAnsi="Arial Narrow" w:cs="Arial Narrow"/>
                <w:b/>
                <w:bCs/>
              </w:rPr>
            </w:pPr>
            <w:r w:rsidRPr="00835C44">
              <w:rPr>
                <w:rFonts w:ascii="Arial Narrow" w:eastAsia="Arial Narrow" w:hAnsi="Arial Narrow" w:cs="Arial Narrow"/>
                <w:b/>
                <w:bCs/>
              </w:rPr>
              <w:t>Acción</w:t>
            </w:r>
          </w:p>
        </w:tc>
        <w:tc>
          <w:tcPr>
            <w:tcW w:w="1869" w:type="dxa"/>
          </w:tcPr>
          <w:p w14:paraId="09FED259" w14:textId="10A04A24" w:rsidR="00835C44" w:rsidRPr="00835C44" w:rsidRDefault="00835C44" w:rsidP="00835C44">
            <w:pPr>
              <w:spacing w:line="360" w:lineRule="auto"/>
              <w:jc w:val="center"/>
              <w:rPr>
                <w:rFonts w:ascii="Arial Narrow" w:eastAsia="Arial Narrow" w:hAnsi="Arial Narrow" w:cs="Arial Narrow"/>
                <w:b/>
                <w:bCs/>
              </w:rPr>
            </w:pPr>
            <w:r w:rsidRPr="00835C44">
              <w:rPr>
                <w:rFonts w:ascii="Arial Narrow" w:eastAsia="Arial Narrow" w:hAnsi="Arial Narrow" w:cs="Arial Narrow"/>
                <w:b/>
                <w:bCs/>
              </w:rPr>
              <w:t>Producto Final</w:t>
            </w:r>
          </w:p>
        </w:tc>
        <w:tc>
          <w:tcPr>
            <w:tcW w:w="1869" w:type="dxa"/>
          </w:tcPr>
          <w:p w14:paraId="0FD85695" w14:textId="40812272" w:rsidR="00835C44" w:rsidRPr="00835C44" w:rsidRDefault="00835C44" w:rsidP="00835C44">
            <w:pPr>
              <w:spacing w:line="360" w:lineRule="auto"/>
              <w:jc w:val="center"/>
              <w:rPr>
                <w:rFonts w:ascii="Arial Narrow" w:eastAsia="Arial Narrow" w:hAnsi="Arial Narrow" w:cs="Arial Narrow"/>
                <w:b/>
                <w:bCs/>
              </w:rPr>
            </w:pPr>
            <w:r w:rsidRPr="00835C44">
              <w:rPr>
                <w:rFonts w:ascii="Arial Narrow" w:eastAsia="Arial Narrow" w:hAnsi="Arial Narrow" w:cs="Arial Narrow"/>
                <w:b/>
                <w:bCs/>
              </w:rPr>
              <w:t>Fecha para cargue de evidencias</w:t>
            </w:r>
          </w:p>
        </w:tc>
        <w:tc>
          <w:tcPr>
            <w:tcW w:w="1869" w:type="dxa"/>
          </w:tcPr>
          <w:p w14:paraId="797E5915" w14:textId="0BF4B839" w:rsidR="00835C44" w:rsidRPr="00835C44" w:rsidRDefault="00835C44" w:rsidP="00835C44">
            <w:pPr>
              <w:spacing w:line="360" w:lineRule="auto"/>
              <w:jc w:val="center"/>
              <w:rPr>
                <w:rFonts w:ascii="Arial Narrow" w:eastAsia="Arial Narrow" w:hAnsi="Arial Narrow" w:cs="Arial Narrow"/>
                <w:b/>
                <w:bCs/>
              </w:rPr>
            </w:pPr>
            <w:r w:rsidRPr="00835C44">
              <w:rPr>
                <w:rFonts w:ascii="Arial Narrow" w:eastAsia="Arial Narrow" w:hAnsi="Arial Narrow" w:cs="Arial Narrow"/>
                <w:b/>
                <w:bCs/>
              </w:rPr>
              <w:t>Responsable</w:t>
            </w:r>
          </w:p>
        </w:tc>
      </w:tr>
      <w:tr w:rsidR="00835C44" w14:paraId="3C9FB54F" w14:textId="77777777" w:rsidTr="00835C44">
        <w:tc>
          <w:tcPr>
            <w:tcW w:w="1868" w:type="dxa"/>
          </w:tcPr>
          <w:p w14:paraId="68852E4B" w14:textId="791DA3ED"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Medidas de debida diligencia</w:t>
            </w:r>
          </w:p>
        </w:tc>
        <w:tc>
          <w:tcPr>
            <w:tcW w:w="1869" w:type="dxa"/>
          </w:tcPr>
          <w:p w14:paraId="584DE429" w14:textId="56E79682"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 xml:space="preserve">Generar espacios de sensibilización y aprendizaje con representantes de los </w:t>
            </w:r>
            <w:r w:rsidRPr="00835C44">
              <w:rPr>
                <w:rFonts w:ascii="Arial Narrow" w:eastAsia="Arial Narrow" w:hAnsi="Arial Narrow" w:cs="Arial Narrow"/>
                <w:sz w:val="16"/>
                <w:szCs w:val="16"/>
              </w:rPr>
              <w:lastRenderedPageBreak/>
              <w:t xml:space="preserve">diferentes procesos para movilizar el desarrollo organizacional hacia el cumplimiento de metas estratégicas, la transparencia y la mejora continua con la apropiación de procesos y procedimientos en los ejes de conocimiento, comunicación, </w:t>
            </w:r>
            <w:proofErr w:type="spellStart"/>
            <w:r w:rsidRPr="00835C44">
              <w:rPr>
                <w:rFonts w:ascii="Arial Narrow" w:eastAsia="Arial Narrow" w:hAnsi="Arial Narrow" w:cs="Arial Narrow"/>
                <w:sz w:val="16"/>
                <w:szCs w:val="16"/>
              </w:rPr>
              <w:t>catalización</w:t>
            </w:r>
            <w:proofErr w:type="spellEnd"/>
            <w:r w:rsidRPr="00835C44">
              <w:rPr>
                <w:rFonts w:ascii="Arial Narrow" w:eastAsia="Arial Narrow" w:hAnsi="Arial Narrow" w:cs="Arial Narrow"/>
                <w:sz w:val="16"/>
                <w:szCs w:val="16"/>
              </w:rPr>
              <w:t xml:space="preserve"> y cuidado.</w:t>
            </w:r>
          </w:p>
        </w:tc>
        <w:tc>
          <w:tcPr>
            <w:tcW w:w="1869" w:type="dxa"/>
          </w:tcPr>
          <w:p w14:paraId="3F36EED5" w14:textId="366C8C5B"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lastRenderedPageBreak/>
              <w:t>9 encuentros</w:t>
            </w:r>
          </w:p>
        </w:tc>
        <w:tc>
          <w:tcPr>
            <w:tcW w:w="1869" w:type="dxa"/>
          </w:tcPr>
          <w:p w14:paraId="157073AC" w14:textId="77777777" w:rsidR="00835C44" w:rsidRPr="00835C44" w:rsidRDefault="00835C44" w:rsidP="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Máximo 4 días siguientes al cierre del segundo cuatrimestre.</w:t>
            </w:r>
          </w:p>
          <w:p w14:paraId="39753779" w14:textId="16123F77" w:rsidR="00835C44" w:rsidRPr="00835C44" w:rsidRDefault="00835C44" w:rsidP="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lastRenderedPageBreak/>
              <w:t>Segunda semana de diciembre para reporte del tercer cuatrimestre</w:t>
            </w:r>
          </w:p>
        </w:tc>
        <w:tc>
          <w:tcPr>
            <w:tcW w:w="1869" w:type="dxa"/>
          </w:tcPr>
          <w:p w14:paraId="60DDEB7B" w14:textId="58146C59"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lastRenderedPageBreak/>
              <w:t>OAPII - Equipo Fortalecimiento Organizacional</w:t>
            </w:r>
          </w:p>
        </w:tc>
      </w:tr>
      <w:tr w:rsidR="00835C44" w14:paraId="171240A0" w14:textId="77777777" w:rsidTr="00835C44">
        <w:tc>
          <w:tcPr>
            <w:tcW w:w="1868" w:type="dxa"/>
            <w:vMerge w:val="restart"/>
          </w:tcPr>
          <w:p w14:paraId="550CE71A" w14:textId="77777777" w:rsidR="00835C44" w:rsidRDefault="00835C44">
            <w:pPr>
              <w:spacing w:line="360" w:lineRule="auto"/>
              <w:jc w:val="both"/>
              <w:rPr>
                <w:rFonts w:ascii="Arial Narrow" w:eastAsia="Arial Narrow" w:hAnsi="Arial Narrow" w:cs="Arial Narrow"/>
                <w:sz w:val="16"/>
                <w:szCs w:val="16"/>
              </w:rPr>
            </w:pPr>
          </w:p>
          <w:p w14:paraId="141F3997" w14:textId="77777777" w:rsidR="00835C44" w:rsidRDefault="00835C44">
            <w:pPr>
              <w:spacing w:line="360" w:lineRule="auto"/>
              <w:jc w:val="both"/>
              <w:rPr>
                <w:rFonts w:ascii="Arial Narrow" w:eastAsia="Arial Narrow" w:hAnsi="Arial Narrow" w:cs="Arial Narrow"/>
                <w:sz w:val="16"/>
                <w:szCs w:val="16"/>
              </w:rPr>
            </w:pPr>
          </w:p>
          <w:p w14:paraId="170847A8" w14:textId="77777777" w:rsidR="00835C44" w:rsidRDefault="00835C44">
            <w:pPr>
              <w:spacing w:line="360" w:lineRule="auto"/>
              <w:jc w:val="both"/>
              <w:rPr>
                <w:rFonts w:ascii="Arial Narrow" w:eastAsia="Arial Narrow" w:hAnsi="Arial Narrow" w:cs="Arial Narrow"/>
                <w:sz w:val="16"/>
                <w:szCs w:val="16"/>
              </w:rPr>
            </w:pPr>
          </w:p>
          <w:p w14:paraId="42A8A4EA" w14:textId="77777777" w:rsidR="00835C44" w:rsidRDefault="00835C44">
            <w:pPr>
              <w:spacing w:line="360" w:lineRule="auto"/>
              <w:jc w:val="both"/>
              <w:rPr>
                <w:rFonts w:ascii="Arial Narrow" w:eastAsia="Arial Narrow" w:hAnsi="Arial Narrow" w:cs="Arial Narrow"/>
                <w:sz w:val="16"/>
                <w:szCs w:val="16"/>
              </w:rPr>
            </w:pPr>
          </w:p>
          <w:p w14:paraId="4CE21017" w14:textId="77777777" w:rsidR="00835C44" w:rsidRDefault="00835C44">
            <w:pPr>
              <w:spacing w:line="360" w:lineRule="auto"/>
              <w:jc w:val="both"/>
              <w:rPr>
                <w:rFonts w:ascii="Arial Narrow" w:eastAsia="Arial Narrow" w:hAnsi="Arial Narrow" w:cs="Arial Narrow"/>
                <w:sz w:val="16"/>
                <w:szCs w:val="16"/>
              </w:rPr>
            </w:pPr>
          </w:p>
          <w:p w14:paraId="55FB798E" w14:textId="5ACB860A"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Redes interinstitucionales para el fortalecimiento de prevención de actos de corrupción, transparencia y legalidad</w:t>
            </w:r>
          </w:p>
        </w:tc>
        <w:tc>
          <w:tcPr>
            <w:tcW w:w="1869" w:type="dxa"/>
          </w:tcPr>
          <w:p w14:paraId="2B731EF8" w14:textId="5E9D4474"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Llevar a Mesa Técnica de Transformación Cultural e Innovación una propuesta para articular las estrategias de talento humano, cultura e innovación a través de la promoción de la ética del cuidado: cuidar a las personas, cuidar los procesos, cuidar los recursos, cuidar las relaciones, para fortalecer el ambiente de legalidad</w:t>
            </w:r>
          </w:p>
        </w:tc>
        <w:tc>
          <w:tcPr>
            <w:tcW w:w="1869" w:type="dxa"/>
          </w:tcPr>
          <w:p w14:paraId="7A77D686" w14:textId="240AA284"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 xml:space="preserve">Propuesta de </w:t>
            </w:r>
            <w:r w:rsidR="007B3FF5">
              <w:rPr>
                <w:rFonts w:ascii="Arial Narrow" w:eastAsia="Arial Narrow" w:hAnsi="Arial Narrow" w:cs="Arial Narrow"/>
                <w:sz w:val="16"/>
                <w:szCs w:val="16"/>
              </w:rPr>
              <w:t>É</w:t>
            </w:r>
            <w:r w:rsidRPr="00835C44">
              <w:rPr>
                <w:rFonts w:ascii="Arial Narrow" w:eastAsia="Arial Narrow" w:hAnsi="Arial Narrow" w:cs="Arial Narrow"/>
                <w:sz w:val="16"/>
                <w:szCs w:val="16"/>
              </w:rPr>
              <w:t xml:space="preserve">tica del </w:t>
            </w:r>
            <w:r w:rsidR="007B3FF5">
              <w:rPr>
                <w:rFonts w:ascii="Arial Narrow" w:eastAsia="Arial Narrow" w:hAnsi="Arial Narrow" w:cs="Arial Narrow"/>
                <w:sz w:val="16"/>
                <w:szCs w:val="16"/>
              </w:rPr>
              <w:t>C</w:t>
            </w:r>
            <w:r w:rsidRPr="00835C44">
              <w:rPr>
                <w:rFonts w:ascii="Arial Narrow" w:eastAsia="Arial Narrow" w:hAnsi="Arial Narrow" w:cs="Arial Narrow"/>
                <w:sz w:val="16"/>
                <w:szCs w:val="16"/>
              </w:rPr>
              <w:t>uidado</w:t>
            </w:r>
          </w:p>
        </w:tc>
        <w:tc>
          <w:tcPr>
            <w:tcW w:w="1869" w:type="dxa"/>
          </w:tcPr>
          <w:p w14:paraId="626DC8FD" w14:textId="3B0F7305"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Máximo 4 días siguientes al cierre del segundo cuatrimestre.</w:t>
            </w:r>
          </w:p>
        </w:tc>
        <w:tc>
          <w:tcPr>
            <w:tcW w:w="1869" w:type="dxa"/>
          </w:tcPr>
          <w:p w14:paraId="28C48AEC" w14:textId="6C85BC68"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OAPII - Equipo Fortalecimiento Organizacional</w:t>
            </w:r>
          </w:p>
        </w:tc>
      </w:tr>
      <w:tr w:rsidR="00835C44" w:rsidRPr="00835C44" w14:paraId="68C6443D" w14:textId="77777777" w:rsidTr="00835C44">
        <w:tc>
          <w:tcPr>
            <w:tcW w:w="1868" w:type="dxa"/>
            <w:vMerge/>
          </w:tcPr>
          <w:p w14:paraId="3245F924" w14:textId="77777777" w:rsidR="00835C44" w:rsidRDefault="00835C44">
            <w:pPr>
              <w:spacing w:line="360" w:lineRule="auto"/>
              <w:jc w:val="both"/>
              <w:rPr>
                <w:rFonts w:ascii="Arial Narrow" w:eastAsia="Arial Narrow" w:hAnsi="Arial Narrow" w:cs="Arial Narrow"/>
                <w:sz w:val="22"/>
                <w:szCs w:val="22"/>
              </w:rPr>
            </w:pPr>
          </w:p>
        </w:tc>
        <w:tc>
          <w:tcPr>
            <w:tcW w:w="1869" w:type="dxa"/>
          </w:tcPr>
          <w:p w14:paraId="4173AAB4" w14:textId="1D067FC5"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Realizar experiencia de aprendizaje sobre la ética del cuidado</w:t>
            </w:r>
          </w:p>
        </w:tc>
        <w:tc>
          <w:tcPr>
            <w:tcW w:w="1869" w:type="dxa"/>
          </w:tcPr>
          <w:p w14:paraId="0D687FF4" w14:textId="52CC535C"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Experiencia de aprendizaje</w:t>
            </w:r>
          </w:p>
        </w:tc>
        <w:tc>
          <w:tcPr>
            <w:tcW w:w="1869" w:type="dxa"/>
          </w:tcPr>
          <w:p w14:paraId="7D016ED5" w14:textId="2C6FAE37" w:rsidR="00835C44" w:rsidRPr="00835C44" w:rsidRDefault="00835C44" w:rsidP="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Segunda semana de diciembre para reporte del tercer cuatrimestre</w:t>
            </w:r>
          </w:p>
        </w:tc>
        <w:tc>
          <w:tcPr>
            <w:tcW w:w="1869" w:type="dxa"/>
          </w:tcPr>
          <w:p w14:paraId="3B05CE40" w14:textId="1E74ACB6" w:rsidR="00835C44" w:rsidRPr="00835C44" w:rsidRDefault="00835C44">
            <w:pPr>
              <w:spacing w:line="360" w:lineRule="auto"/>
              <w:jc w:val="both"/>
              <w:rPr>
                <w:rFonts w:ascii="Arial Narrow" w:eastAsia="Arial Narrow" w:hAnsi="Arial Narrow" w:cs="Arial Narrow"/>
                <w:sz w:val="16"/>
                <w:szCs w:val="16"/>
              </w:rPr>
            </w:pPr>
            <w:r w:rsidRPr="00835C44">
              <w:rPr>
                <w:rFonts w:ascii="Arial Narrow" w:eastAsia="Arial Narrow" w:hAnsi="Arial Narrow" w:cs="Arial Narrow"/>
                <w:sz w:val="16"/>
                <w:szCs w:val="16"/>
              </w:rPr>
              <w:t>OAPII - Equipo Fortalecimiento Organizacional</w:t>
            </w:r>
          </w:p>
        </w:tc>
      </w:tr>
    </w:tbl>
    <w:p w14:paraId="7EF26A54" w14:textId="77777777" w:rsidR="00835C44" w:rsidRPr="00046171" w:rsidRDefault="00835C44">
      <w:pPr>
        <w:spacing w:line="360" w:lineRule="auto"/>
        <w:jc w:val="both"/>
        <w:rPr>
          <w:rFonts w:ascii="Arial Narrow" w:eastAsia="Arial Narrow" w:hAnsi="Arial Narrow" w:cs="Arial Narrow"/>
          <w:sz w:val="22"/>
          <w:szCs w:val="22"/>
        </w:rPr>
      </w:pPr>
    </w:p>
    <w:p w14:paraId="3EC1D970" w14:textId="77777777" w:rsidR="00B80C48" w:rsidRPr="00046171" w:rsidRDefault="00B80C48">
      <w:pPr>
        <w:spacing w:line="360" w:lineRule="auto"/>
        <w:jc w:val="both"/>
        <w:rPr>
          <w:rFonts w:ascii="Arial Narrow" w:eastAsia="Arial Narrow" w:hAnsi="Arial Narrow" w:cs="Arial Narrow"/>
          <w:sz w:val="22"/>
          <w:szCs w:val="22"/>
        </w:rPr>
      </w:pPr>
    </w:p>
    <w:p w14:paraId="2DBF67F1" w14:textId="77777777" w:rsidR="00B80C48" w:rsidRPr="00046171" w:rsidRDefault="00B80C48">
      <w:pPr>
        <w:spacing w:line="360" w:lineRule="auto"/>
        <w:jc w:val="both"/>
        <w:rPr>
          <w:rFonts w:ascii="Arial Narrow" w:eastAsia="Arial Narrow" w:hAnsi="Arial Narrow" w:cs="Arial Narrow"/>
          <w:sz w:val="22"/>
          <w:szCs w:val="22"/>
        </w:rPr>
      </w:pPr>
    </w:p>
    <w:p w14:paraId="2303629E" w14:textId="77777777" w:rsidR="00B80C48" w:rsidRPr="00046171" w:rsidRDefault="00B80C48">
      <w:pPr>
        <w:spacing w:line="360" w:lineRule="auto"/>
        <w:jc w:val="both"/>
        <w:rPr>
          <w:rFonts w:ascii="Arial Narrow" w:eastAsia="Arial Narrow" w:hAnsi="Arial Narrow" w:cs="Arial Narrow"/>
          <w:sz w:val="22"/>
          <w:szCs w:val="22"/>
        </w:rPr>
      </w:pPr>
    </w:p>
    <w:p w14:paraId="53EB079C" w14:textId="77777777" w:rsidR="00B80C48" w:rsidRPr="00046171" w:rsidRDefault="00B80C48">
      <w:pPr>
        <w:spacing w:line="360" w:lineRule="auto"/>
        <w:jc w:val="both"/>
        <w:rPr>
          <w:rFonts w:ascii="Arial Narrow" w:eastAsia="Arial Narrow" w:hAnsi="Arial Narrow" w:cs="Arial Narrow"/>
          <w:sz w:val="22"/>
          <w:szCs w:val="22"/>
        </w:rPr>
      </w:pPr>
    </w:p>
    <w:p w14:paraId="7A8FDF0F" w14:textId="77777777" w:rsidR="00B80C48" w:rsidRPr="00046171" w:rsidRDefault="00B80C48">
      <w:pPr>
        <w:spacing w:line="360" w:lineRule="auto"/>
        <w:jc w:val="both"/>
        <w:rPr>
          <w:rFonts w:ascii="Arial Narrow" w:eastAsia="Arial Narrow" w:hAnsi="Arial Narrow" w:cs="Arial Narrow"/>
          <w:sz w:val="22"/>
          <w:szCs w:val="22"/>
        </w:rPr>
      </w:pPr>
    </w:p>
    <w:p w14:paraId="7C6D3829" w14:textId="77777777" w:rsidR="00B80C48" w:rsidRPr="00046171" w:rsidRDefault="00B80C48">
      <w:pPr>
        <w:spacing w:line="360" w:lineRule="auto"/>
        <w:jc w:val="both"/>
        <w:rPr>
          <w:rFonts w:ascii="Arial Narrow" w:eastAsia="Arial Narrow" w:hAnsi="Arial Narrow" w:cs="Arial Narrow"/>
          <w:sz w:val="22"/>
          <w:szCs w:val="22"/>
        </w:rPr>
      </w:pPr>
    </w:p>
    <w:p w14:paraId="05106486" w14:textId="77777777" w:rsidR="00B80C48" w:rsidRPr="00046171" w:rsidRDefault="00B80C48">
      <w:pPr>
        <w:spacing w:line="360" w:lineRule="auto"/>
        <w:jc w:val="both"/>
        <w:rPr>
          <w:rFonts w:ascii="Arial Narrow" w:eastAsia="Arial Narrow" w:hAnsi="Arial Narrow" w:cs="Arial Narrow"/>
          <w:sz w:val="22"/>
          <w:szCs w:val="22"/>
        </w:rPr>
      </w:pPr>
    </w:p>
    <w:p w14:paraId="60ED243F" w14:textId="77777777" w:rsidR="00B80C48" w:rsidRPr="00046171" w:rsidRDefault="00B80C48">
      <w:pPr>
        <w:spacing w:line="360" w:lineRule="auto"/>
        <w:jc w:val="both"/>
        <w:rPr>
          <w:rFonts w:ascii="Arial Narrow" w:eastAsia="Arial Narrow" w:hAnsi="Arial Narrow" w:cs="Arial Narrow"/>
          <w:sz w:val="22"/>
          <w:szCs w:val="22"/>
        </w:rPr>
      </w:pPr>
    </w:p>
    <w:p w14:paraId="04946E3D" w14:textId="77777777" w:rsidR="00B80C48" w:rsidRPr="00046171" w:rsidRDefault="00B80C48">
      <w:pPr>
        <w:spacing w:line="360" w:lineRule="auto"/>
        <w:jc w:val="both"/>
        <w:rPr>
          <w:rFonts w:ascii="Arial Narrow" w:eastAsia="Arial Narrow" w:hAnsi="Arial Narrow" w:cs="Arial Narrow"/>
          <w:sz w:val="22"/>
          <w:szCs w:val="22"/>
        </w:rPr>
      </w:pPr>
    </w:p>
    <w:p w14:paraId="4D55DC79" w14:textId="77777777" w:rsidR="00B80C48" w:rsidRPr="00046171" w:rsidRDefault="00B80C48">
      <w:pPr>
        <w:spacing w:line="360" w:lineRule="auto"/>
        <w:jc w:val="both"/>
        <w:rPr>
          <w:rFonts w:ascii="Arial Narrow" w:eastAsia="Arial Narrow" w:hAnsi="Arial Narrow" w:cs="Arial Narrow"/>
          <w:sz w:val="22"/>
          <w:szCs w:val="22"/>
        </w:rPr>
      </w:pPr>
    </w:p>
    <w:p w14:paraId="71F7DE47" w14:textId="77777777" w:rsidR="00B80C48" w:rsidRDefault="00B80C48">
      <w:pPr>
        <w:spacing w:line="360" w:lineRule="auto"/>
        <w:jc w:val="both"/>
        <w:rPr>
          <w:rFonts w:ascii="Arial Narrow" w:eastAsia="Arial Narrow" w:hAnsi="Arial Narrow" w:cs="Arial Narrow"/>
          <w:sz w:val="22"/>
          <w:szCs w:val="22"/>
        </w:rPr>
      </w:pPr>
    </w:p>
    <w:p w14:paraId="6419D648" w14:textId="77777777" w:rsidR="00835C44" w:rsidRDefault="00835C44">
      <w:pPr>
        <w:spacing w:line="360" w:lineRule="auto"/>
        <w:jc w:val="both"/>
        <w:rPr>
          <w:rFonts w:ascii="Arial Narrow" w:eastAsia="Arial Narrow" w:hAnsi="Arial Narrow" w:cs="Arial Narrow"/>
          <w:sz w:val="22"/>
          <w:szCs w:val="22"/>
        </w:rPr>
      </w:pPr>
    </w:p>
    <w:p w14:paraId="4FA3275C" w14:textId="77777777" w:rsidR="00835C44" w:rsidRPr="00046171" w:rsidRDefault="00835C44">
      <w:pPr>
        <w:spacing w:line="360" w:lineRule="auto"/>
        <w:jc w:val="both"/>
        <w:rPr>
          <w:rFonts w:ascii="Arial Narrow" w:eastAsia="Arial Narrow" w:hAnsi="Arial Narrow" w:cs="Arial Narrow"/>
          <w:sz w:val="22"/>
          <w:szCs w:val="22"/>
        </w:rPr>
      </w:pPr>
    </w:p>
    <w:p w14:paraId="4D173F35" w14:textId="77777777" w:rsidR="00B80C48" w:rsidRPr="00046171" w:rsidRDefault="00B80C48">
      <w:pPr>
        <w:spacing w:line="360" w:lineRule="auto"/>
        <w:jc w:val="both"/>
        <w:rPr>
          <w:rFonts w:ascii="Arial Narrow" w:eastAsia="Arial Narrow" w:hAnsi="Arial Narrow" w:cs="Arial Narrow"/>
          <w:color w:val="000000"/>
          <w:sz w:val="22"/>
          <w:szCs w:val="22"/>
        </w:rPr>
      </w:pPr>
    </w:p>
    <w:p w14:paraId="0FE0A002" w14:textId="77777777" w:rsidR="00B80C48" w:rsidRPr="00046171" w:rsidRDefault="00B80C48">
      <w:pPr>
        <w:spacing w:line="360" w:lineRule="auto"/>
        <w:jc w:val="both"/>
        <w:rPr>
          <w:rFonts w:ascii="Arial Narrow" w:eastAsia="Arial Narrow" w:hAnsi="Arial Narrow" w:cs="Arial Narrow"/>
          <w:color w:val="000000"/>
          <w:sz w:val="22"/>
          <w:szCs w:val="22"/>
        </w:rPr>
      </w:pPr>
    </w:p>
    <w:p w14:paraId="376738B4" w14:textId="77777777" w:rsidR="00B80C48" w:rsidRPr="00046171" w:rsidRDefault="00B80C48">
      <w:pPr>
        <w:spacing w:line="360" w:lineRule="auto"/>
        <w:jc w:val="both"/>
        <w:rPr>
          <w:rFonts w:ascii="Arial Narrow" w:eastAsia="Arial Narrow" w:hAnsi="Arial Narrow" w:cs="Arial Narrow"/>
          <w:color w:val="000000"/>
          <w:sz w:val="22"/>
          <w:szCs w:val="22"/>
        </w:rPr>
      </w:pPr>
    </w:p>
    <w:p w14:paraId="0DF73247" w14:textId="77777777" w:rsidR="00B80C48" w:rsidRPr="00046171" w:rsidRDefault="00B80C48">
      <w:pPr>
        <w:spacing w:line="360" w:lineRule="auto"/>
        <w:jc w:val="both"/>
        <w:rPr>
          <w:rFonts w:ascii="Arial Narrow" w:eastAsia="Arial Narrow" w:hAnsi="Arial Narrow" w:cs="Arial Narrow"/>
          <w:color w:val="000000"/>
          <w:sz w:val="22"/>
          <w:szCs w:val="22"/>
        </w:rPr>
      </w:pPr>
    </w:p>
    <w:p w14:paraId="5F507BF2" w14:textId="77777777" w:rsidR="00B80C48" w:rsidRPr="00046171" w:rsidRDefault="00000000" w:rsidP="00046171">
      <w:pPr>
        <w:pStyle w:val="Ttulo1"/>
        <w:numPr>
          <w:ilvl w:val="0"/>
          <w:numId w:val="4"/>
        </w:numPr>
        <w:ind w:left="432" w:hanging="432"/>
        <w:rPr>
          <w:rFonts w:ascii="Arial Narrow" w:eastAsia="Arial Narrow" w:hAnsi="Arial Narrow" w:cs="Arial Narrow"/>
          <w:b w:val="0"/>
          <w:color w:val="000000"/>
          <w:sz w:val="22"/>
          <w:szCs w:val="22"/>
          <w:lang w:val="es-CO"/>
        </w:rPr>
      </w:pPr>
      <w:bookmarkStart w:id="12" w:name="_Toc167900525"/>
      <w:r w:rsidRPr="00046171">
        <w:rPr>
          <w:rFonts w:ascii="Arial Narrow" w:eastAsia="Arial Narrow" w:hAnsi="Arial Narrow" w:cs="Arial Narrow"/>
          <w:b w:val="0"/>
          <w:color w:val="000000"/>
          <w:sz w:val="22"/>
          <w:szCs w:val="22"/>
          <w:lang w:val="es-CO"/>
        </w:rPr>
        <w:t>BIBLIOGRAFÍA</w:t>
      </w:r>
      <w:bookmarkEnd w:id="12"/>
    </w:p>
    <w:p w14:paraId="2DAFEEEC" w14:textId="77777777" w:rsidR="00B80C48" w:rsidRPr="00046171" w:rsidRDefault="00B80C48">
      <w:pPr>
        <w:spacing w:line="360" w:lineRule="auto"/>
        <w:jc w:val="both"/>
        <w:rPr>
          <w:rFonts w:ascii="Arial Narrow" w:eastAsia="Arial Narrow" w:hAnsi="Arial Narrow" w:cs="Arial Narrow"/>
          <w:color w:val="000000"/>
          <w:sz w:val="22"/>
          <w:szCs w:val="22"/>
        </w:rPr>
      </w:pPr>
    </w:p>
    <w:p w14:paraId="516D9ED0" w14:textId="77777777" w:rsidR="00B80C48" w:rsidRPr="00046171" w:rsidRDefault="00000000">
      <w:pPr>
        <w:ind w:left="709" w:hanging="709"/>
        <w:jc w:val="both"/>
        <w:rPr>
          <w:rFonts w:ascii="Arial Narrow" w:eastAsia="Arial Narrow" w:hAnsi="Arial Narrow" w:cs="Arial Narrow"/>
          <w:sz w:val="22"/>
          <w:szCs w:val="22"/>
        </w:rPr>
      </w:pPr>
      <w:r w:rsidRPr="00046171">
        <w:rPr>
          <w:rFonts w:ascii="Arial Narrow" w:eastAsia="Arial Narrow" w:hAnsi="Arial Narrow" w:cs="Arial Narrow"/>
          <w:sz w:val="22"/>
          <w:szCs w:val="22"/>
        </w:rPr>
        <w:t>Departamento Administrativo de la Función Pública. Modelo Integrado de Planeación y Gestión. Bogotá. Tomado de: https://www.funcionpublica.gov.co/web/mipg</w:t>
      </w:r>
    </w:p>
    <w:p w14:paraId="75726B8C" w14:textId="77777777" w:rsidR="00B80C48" w:rsidRPr="00046171" w:rsidRDefault="00B80C48">
      <w:pPr>
        <w:ind w:left="709" w:hanging="709"/>
        <w:jc w:val="both"/>
        <w:rPr>
          <w:rFonts w:ascii="Arial Narrow" w:eastAsia="Arial Narrow" w:hAnsi="Arial Narrow" w:cs="Arial Narrow"/>
          <w:sz w:val="22"/>
          <w:szCs w:val="22"/>
        </w:rPr>
      </w:pPr>
    </w:p>
    <w:p w14:paraId="4194DFD5" w14:textId="77777777" w:rsidR="00B80C48" w:rsidRPr="00046171" w:rsidRDefault="00B80C48">
      <w:pPr>
        <w:ind w:left="709" w:hanging="709"/>
        <w:jc w:val="both"/>
        <w:rPr>
          <w:rFonts w:ascii="Arial Narrow" w:eastAsia="Arial Narrow" w:hAnsi="Arial Narrow" w:cs="Arial Narrow"/>
          <w:sz w:val="22"/>
          <w:szCs w:val="22"/>
        </w:rPr>
      </w:pPr>
    </w:p>
    <w:p w14:paraId="075BBF88" w14:textId="77777777" w:rsidR="00B80C48" w:rsidRPr="00046171" w:rsidRDefault="00000000">
      <w:pPr>
        <w:ind w:left="709" w:hanging="709"/>
        <w:jc w:val="both"/>
        <w:rPr>
          <w:rFonts w:ascii="Arial Narrow" w:eastAsia="Arial Narrow" w:hAnsi="Arial Narrow" w:cs="Arial Narrow"/>
          <w:sz w:val="22"/>
          <w:szCs w:val="22"/>
        </w:rPr>
      </w:pPr>
      <w:r w:rsidRPr="00046171">
        <w:rPr>
          <w:rFonts w:ascii="Arial Narrow" w:eastAsia="Arial Narrow" w:hAnsi="Arial Narrow" w:cs="Arial Narrow"/>
          <w:sz w:val="22"/>
          <w:szCs w:val="22"/>
        </w:rPr>
        <w:t>Presidencia de la República. Decreto 1083 de 2015 - Por medio del cual se expide el Decreto Único Reglamentario del Sector de Función Pública. Bogotá. Tomado de: https://www.funcionpublica.gov.co/eva/gestornormativo/norma.php?i=62866</w:t>
      </w:r>
      <w:r w:rsidRPr="00046171">
        <w:rPr>
          <w:rFonts w:ascii="Arial Narrow" w:eastAsia="Arial Narrow" w:hAnsi="Arial Narrow" w:cs="Arial Narrow"/>
          <w:sz w:val="22"/>
          <w:szCs w:val="22"/>
          <w:highlight w:val="white"/>
        </w:rPr>
        <w:t>.</w:t>
      </w:r>
      <w:r w:rsidRPr="00046171">
        <w:rPr>
          <w:rFonts w:ascii="Arial Narrow" w:eastAsia="Arial Narrow" w:hAnsi="Arial Narrow" w:cs="Arial Narrow"/>
          <w:sz w:val="22"/>
          <w:szCs w:val="22"/>
        </w:rPr>
        <w:t xml:space="preserve">  </w:t>
      </w:r>
    </w:p>
    <w:p w14:paraId="65CF6D04" w14:textId="77777777" w:rsidR="00B80C48" w:rsidRPr="00046171" w:rsidRDefault="00000000">
      <w:pPr>
        <w:ind w:left="709" w:hanging="709"/>
        <w:jc w:val="both"/>
        <w:rPr>
          <w:rFonts w:ascii="Arial Narrow" w:eastAsia="Arial Narrow" w:hAnsi="Arial Narrow" w:cs="Arial Narrow"/>
          <w:sz w:val="22"/>
          <w:szCs w:val="22"/>
        </w:rPr>
      </w:pPr>
      <w:r w:rsidRPr="00046171">
        <w:rPr>
          <w:rFonts w:ascii="Arial Narrow" w:eastAsia="Arial Narrow" w:hAnsi="Arial Narrow" w:cs="Arial Narrow"/>
          <w:sz w:val="22"/>
          <w:szCs w:val="22"/>
        </w:rPr>
        <w:t xml:space="preserve"> </w:t>
      </w:r>
    </w:p>
    <w:p w14:paraId="61961D86" w14:textId="77777777" w:rsidR="00B80C48" w:rsidRPr="00046171" w:rsidRDefault="00000000">
      <w:pPr>
        <w:ind w:left="709" w:hanging="709"/>
        <w:jc w:val="both"/>
        <w:rPr>
          <w:rFonts w:ascii="Arial Narrow" w:eastAsia="Arial Narrow" w:hAnsi="Arial Narrow" w:cs="Arial Narrow"/>
          <w:sz w:val="22"/>
          <w:szCs w:val="22"/>
        </w:rPr>
      </w:pPr>
      <w:r w:rsidRPr="00046171">
        <w:rPr>
          <w:rFonts w:ascii="Arial Narrow" w:eastAsia="Arial Narrow" w:hAnsi="Arial Narrow" w:cs="Arial Narrow"/>
          <w:sz w:val="22"/>
          <w:szCs w:val="22"/>
        </w:rPr>
        <w:t xml:space="preserve">Presidencia de la República. Decreto 1499 de 2017 - Por medio del cual se modifica el Decreto 1083 de 2015, Decreto Único Reglamentario del Sector Función Pública, en lo relacionado con el Sistema de Gestión establecido en el artículo 133 de la Ley 1753 de 2015. Tomado de: https://www.funcionpublica.gov.co/eva/gestornormativo/norma.php?i=83433. </w:t>
      </w:r>
    </w:p>
    <w:p w14:paraId="56F78D2C" w14:textId="77777777" w:rsidR="00B80C48" w:rsidRPr="00046171" w:rsidRDefault="00B80C48">
      <w:pPr>
        <w:spacing w:line="360" w:lineRule="auto"/>
        <w:jc w:val="both"/>
        <w:rPr>
          <w:rFonts w:ascii="Arial Narrow" w:eastAsia="Arial Narrow" w:hAnsi="Arial Narrow" w:cs="Arial Narrow"/>
          <w:color w:val="000000"/>
          <w:sz w:val="22"/>
          <w:szCs w:val="22"/>
        </w:rPr>
      </w:pPr>
    </w:p>
    <w:p w14:paraId="71EFB59C" w14:textId="77777777" w:rsidR="00B80C48" w:rsidRPr="00046171" w:rsidRDefault="00000000">
      <w:pPr>
        <w:ind w:left="709" w:hanging="709"/>
        <w:jc w:val="both"/>
        <w:rPr>
          <w:rFonts w:ascii="Arial Narrow" w:eastAsia="Arial Narrow" w:hAnsi="Arial Narrow" w:cs="Arial Narrow"/>
          <w:sz w:val="22"/>
          <w:szCs w:val="22"/>
        </w:rPr>
      </w:pPr>
      <w:r w:rsidRPr="00046171">
        <w:rPr>
          <w:rFonts w:ascii="Arial Narrow" w:eastAsia="Arial Narrow" w:hAnsi="Arial Narrow" w:cs="Arial Narrow"/>
          <w:sz w:val="22"/>
          <w:szCs w:val="22"/>
        </w:rPr>
        <w:t>Presidencia de la República. Decreto 2226 de 2019 - Por el cual se establece la estructura del Ministerio de Ciencia, Tecnología e Innovación y se dictan otras disposiciones. Bogotá. Tomada de: https://www.funcionpublica.gov.co/eva/gestornormativo/norma.php?i=103712</w:t>
      </w:r>
    </w:p>
    <w:p w14:paraId="14171FB4" w14:textId="77777777" w:rsidR="00B80C48" w:rsidRPr="00046171" w:rsidRDefault="00B80C48">
      <w:pPr>
        <w:spacing w:line="360" w:lineRule="auto"/>
        <w:jc w:val="both"/>
        <w:rPr>
          <w:rFonts w:ascii="Arial Narrow" w:eastAsia="Arial Narrow" w:hAnsi="Arial Narrow" w:cs="Arial Narrow"/>
          <w:color w:val="000000"/>
          <w:sz w:val="22"/>
          <w:szCs w:val="22"/>
        </w:rPr>
      </w:pPr>
    </w:p>
    <w:p w14:paraId="562803F2" w14:textId="77777777" w:rsidR="00B80C48" w:rsidRPr="00046171" w:rsidRDefault="00B80C48">
      <w:pPr>
        <w:spacing w:line="360" w:lineRule="auto"/>
        <w:jc w:val="both"/>
        <w:rPr>
          <w:rFonts w:ascii="Arial Narrow" w:eastAsia="Arial Narrow" w:hAnsi="Arial Narrow" w:cs="Arial Narrow"/>
          <w:color w:val="000000"/>
          <w:sz w:val="22"/>
          <w:szCs w:val="22"/>
        </w:rPr>
      </w:pPr>
    </w:p>
    <w:p w14:paraId="582C46A9" w14:textId="77777777" w:rsidR="00B80C48" w:rsidRPr="00046171" w:rsidRDefault="00B80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Narrow" w:eastAsia="Arial Narrow" w:hAnsi="Arial Narrow" w:cs="Arial Narrow"/>
          <w:sz w:val="22"/>
          <w:szCs w:val="22"/>
        </w:rPr>
      </w:pPr>
    </w:p>
    <w:p w14:paraId="359FA2E1" w14:textId="77777777" w:rsidR="00B80C48" w:rsidRPr="00046171" w:rsidRDefault="00B80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jc w:val="both"/>
        <w:rPr>
          <w:rFonts w:ascii="Arial Narrow" w:eastAsia="Arial Narrow" w:hAnsi="Arial Narrow" w:cs="Arial Narrow"/>
          <w:sz w:val="22"/>
          <w:szCs w:val="22"/>
        </w:rPr>
      </w:pPr>
    </w:p>
    <w:tbl>
      <w:tblPr>
        <w:tblStyle w:val="a4"/>
        <w:tblW w:w="95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3315"/>
        <w:gridCol w:w="2946"/>
      </w:tblGrid>
      <w:tr w:rsidR="00B80C48" w:rsidRPr="00046171" w14:paraId="68ACFE51" w14:textId="77777777">
        <w:trPr>
          <w:cantSplit/>
          <w:trHeight w:val="409"/>
        </w:trPr>
        <w:tc>
          <w:tcPr>
            <w:tcW w:w="3315" w:type="dxa"/>
            <w:shd w:val="clear" w:color="auto" w:fill="2D6437"/>
            <w:vAlign w:val="center"/>
          </w:tcPr>
          <w:p w14:paraId="48385147"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Elaboró</w:t>
            </w:r>
          </w:p>
        </w:tc>
        <w:tc>
          <w:tcPr>
            <w:tcW w:w="3315" w:type="dxa"/>
            <w:shd w:val="clear" w:color="auto" w:fill="2D6437"/>
            <w:vAlign w:val="center"/>
          </w:tcPr>
          <w:p w14:paraId="3392EBD5"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Revisó</w:t>
            </w:r>
          </w:p>
        </w:tc>
        <w:tc>
          <w:tcPr>
            <w:tcW w:w="2946" w:type="dxa"/>
            <w:shd w:val="clear" w:color="auto" w:fill="2D6437"/>
            <w:vAlign w:val="center"/>
          </w:tcPr>
          <w:p w14:paraId="266E1875"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Aprobó</w:t>
            </w:r>
          </w:p>
        </w:tc>
      </w:tr>
      <w:tr w:rsidR="00B80C48" w:rsidRPr="00046171" w14:paraId="09896113" w14:textId="77777777">
        <w:trPr>
          <w:cantSplit/>
          <w:trHeight w:val="734"/>
        </w:trPr>
        <w:tc>
          <w:tcPr>
            <w:tcW w:w="3315" w:type="dxa"/>
            <w:vAlign w:val="center"/>
          </w:tcPr>
          <w:p w14:paraId="4FA56402" w14:textId="3167A704"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b/>
                <w:color w:val="000000"/>
                <w:sz w:val="22"/>
                <w:szCs w:val="22"/>
              </w:rPr>
            </w:pPr>
            <w:r w:rsidRPr="00046171">
              <w:rPr>
                <w:rFonts w:ascii="Arial Narrow" w:eastAsia="Arial Narrow" w:hAnsi="Arial Narrow" w:cs="Arial Narrow"/>
                <w:b/>
                <w:color w:val="000000"/>
                <w:sz w:val="22"/>
                <w:szCs w:val="22"/>
              </w:rPr>
              <w:t xml:space="preserve">Nombre: </w:t>
            </w:r>
            <w:r w:rsidR="00761635">
              <w:rPr>
                <w:rFonts w:ascii="Arial Narrow" w:eastAsia="Arial Narrow" w:hAnsi="Arial Narrow" w:cs="Arial Narrow"/>
                <w:b/>
                <w:color w:val="000000"/>
                <w:sz w:val="22"/>
                <w:szCs w:val="22"/>
              </w:rPr>
              <w:t>Erika Barragan</w:t>
            </w:r>
          </w:p>
          <w:p w14:paraId="16FA80DD" w14:textId="77777777" w:rsidR="00B80C48" w:rsidRPr="00046171" w:rsidRDefault="00B80C4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p>
        </w:tc>
        <w:tc>
          <w:tcPr>
            <w:tcW w:w="3315" w:type="dxa"/>
            <w:vAlign w:val="center"/>
          </w:tcPr>
          <w:p w14:paraId="232E537D" w14:textId="6AA18446"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b/>
                <w:color w:val="000000"/>
                <w:sz w:val="22"/>
                <w:szCs w:val="22"/>
              </w:rPr>
            </w:pPr>
            <w:r w:rsidRPr="00046171">
              <w:rPr>
                <w:rFonts w:ascii="Arial Narrow" w:eastAsia="Arial Narrow" w:hAnsi="Arial Narrow" w:cs="Arial Narrow"/>
                <w:b/>
                <w:color w:val="000000"/>
                <w:sz w:val="22"/>
                <w:szCs w:val="22"/>
              </w:rPr>
              <w:t>Nombre:</w:t>
            </w:r>
            <w:r w:rsidR="00761635">
              <w:rPr>
                <w:rFonts w:ascii="Arial Narrow" w:eastAsia="Arial Narrow" w:hAnsi="Arial Narrow" w:cs="Arial Narrow"/>
                <w:b/>
                <w:color w:val="000000"/>
                <w:sz w:val="22"/>
                <w:szCs w:val="22"/>
              </w:rPr>
              <w:t xml:space="preserve"> </w:t>
            </w:r>
            <w:proofErr w:type="spellStart"/>
            <w:r w:rsidR="00761635">
              <w:rPr>
                <w:rFonts w:ascii="Arial Narrow" w:eastAsia="Arial Narrow" w:hAnsi="Arial Narrow" w:cs="Arial Narrow"/>
                <w:b/>
                <w:color w:val="000000"/>
                <w:sz w:val="22"/>
                <w:szCs w:val="22"/>
              </w:rPr>
              <w:t>Lucié</w:t>
            </w:r>
            <w:proofErr w:type="spellEnd"/>
            <w:r w:rsidR="00761635">
              <w:rPr>
                <w:rFonts w:ascii="Arial Narrow" w:eastAsia="Arial Narrow" w:hAnsi="Arial Narrow" w:cs="Arial Narrow"/>
                <w:b/>
                <w:color w:val="000000"/>
                <w:sz w:val="22"/>
                <w:szCs w:val="22"/>
              </w:rPr>
              <w:t xml:space="preserve"> Gutiérrez</w:t>
            </w:r>
          </w:p>
          <w:p w14:paraId="4345948A" w14:textId="77777777" w:rsidR="00B80C48" w:rsidRPr="00046171" w:rsidRDefault="00B80C4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p>
        </w:tc>
        <w:tc>
          <w:tcPr>
            <w:tcW w:w="2946" w:type="dxa"/>
            <w:vAlign w:val="center"/>
          </w:tcPr>
          <w:p w14:paraId="5F603977" w14:textId="474E52F9"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b/>
                <w:color w:val="000000"/>
                <w:sz w:val="22"/>
                <w:szCs w:val="22"/>
              </w:rPr>
              <w:t xml:space="preserve">Nombre: </w:t>
            </w:r>
            <w:r w:rsidR="00761635">
              <w:rPr>
                <w:rFonts w:ascii="Arial Narrow" w:eastAsia="Arial Narrow" w:hAnsi="Arial Narrow" w:cs="Arial Narrow"/>
                <w:b/>
                <w:color w:val="000000"/>
                <w:sz w:val="22"/>
                <w:szCs w:val="22"/>
              </w:rPr>
              <w:t>Edna Pérez</w:t>
            </w:r>
          </w:p>
        </w:tc>
      </w:tr>
      <w:tr w:rsidR="00B80C48" w:rsidRPr="00046171" w14:paraId="58F4B807" w14:textId="77777777">
        <w:trPr>
          <w:cantSplit/>
          <w:trHeight w:val="734"/>
        </w:trPr>
        <w:tc>
          <w:tcPr>
            <w:tcW w:w="3315" w:type="dxa"/>
            <w:vAlign w:val="center"/>
          </w:tcPr>
          <w:p w14:paraId="765DDD62" w14:textId="7AC66B36"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b/>
                <w:color w:val="000000"/>
                <w:sz w:val="22"/>
                <w:szCs w:val="22"/>
              </w:rPr>
              <w:t>Cargo:</w:t>
            </w:r>
            <w:r w:rsidR="00761635">
              <w:rPr>
                <w:rFonts w:ascii="Arial Narrow" w:eastAsia="Arial Narrow" w:hAnsi="Arial Narrow" w:cs="Arial Narrow"/>
                <w:b/>
                <w:color w:val="000000"/>
                <w:sz w:val="22"/>
                <w:szCs w:val="22"/>
              </w:rPr>
              <w:t xml:space="preserve"> Contratista OAPII</w:t>
            </w:r>
          </w:p>
          <w:p w14:paraId="0A02DD62" w14:textId="77777777" w:rsidR="00B80C48" w:rsidRPr="00046171" w:rsidRDefault="00B80C4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p>
        </w:tc>
        <w:tc>
          <w:tcPr>
            <w:tcW w:w="3315" w:type="dxa"/>
            <w:vAlign w:val="center"/>
          </w:tcPr>
          <w:p w14:paraId="62E37881" w14:textId="7180150F"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b/>
                <w:color w:val="000000"/>
                <w:sz w:val="22"/>
                <w:szCs w:val="22"/>
              </w:rPr>
              <w:t>Cargo:</w:t>
            </w:r>
            <w:r w:rsidR="00761635">
              <w:rPr>
                <w:rFonts w:ascii="Arial Narrow" w:eastAsia="Arial Narrow" w:hAnsi="Arial Narrow" w:cs="Arial Narrow"/>
                <w:color w:val="000000"/>
                <w:sz w:val="22"/>
                <w:szCs w:val="22"/>
              </w:rPr>
              <w:t xml:space="preserve"> Contratista OAPII</w:t>
            </w:r>
          </w:p>
        </w:tc>
        <w:tc>
          <w:tcPr>
            <w:tcW w:w="2946" w:type="dxa"/>
            <w:vAlign w:val="center"/>
          </w:tcPr>
          <w:p w14:paraId="4B92C74D" w14:textId="4103E046"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b/>
                <w:color w:val="000000"/>
                <w:sz w:val="22"/>
                <w:szCs w:val="22"/>
              </w:rPr>
              <w:t xml:space="preserve">Cargo: </w:t>
            </w:r>
            <w:r w:rsidR="00761635">
              <w:rPr>
                <w:rFonts w:ascii="Arial Narrow" w:eastAsia="Arial Narrow" w:hAnsi="Arial Narrow" w:cs="Arial Narrow"/>
                <w:b/>
                <w:color w:val="000000"/>
                <w:sz w:val="22"/>
                <w:szCs w:val="22"/>
              </w:rPr>
              <w:t>Contratista OAPII</w:t>
            </w:r>
          </w:p>
        </w:tc>
      </w:tr>
    </w:tbl>
    <w:p w14:paraId="3F44C354" w14:textId="77777777" w:rsidR="00B80C48" w:rsidRPr="00046171" w:rsidRDefault="00B80C48">
      <w:pPr>
        <w:rPr>
          <w:rFonts w:ascii="Arial Narrow" w:eastAsia="Arial Narrow" w:hAnsi="Arial Narrow" w:cs="Arial Narrow"/>
          <w:b/>
          <w:sz w:val="22"/>
          <w:szCs w:val="22"/>
        </w:rPr>
      </w:pPr>
    </w:p>
    <w:p w14:paraId="4C063EBD" w14:textId="77777777" w:rsidR="00B80C48" w:rsidRPr="00046171" w:rsidRDefault="00B80C48">
      <w:pPr>
        <w:ind w:left="720"/>
        <w:rPr>
          <w:rFonts w:ascii="Arial Narrow" w:eastAsia="Arial Narrow" w:hAnsi="Arial Narrow" w:cs="Arial Narrow"/>
          <w:b/>
          <w:sz w:val="22"/>
          <w:szCs w:val="22"/>
        </w:rPr>
      </w:pPr>
    </w:p>
    <w:tbl>
      <w:tblPr>
        <w:tblStyle w:val="a5"/>
        <w:tblW w:w="95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3315"/>
        <w:gridCol w:w="2946"/>
      </w:tblGrid>
      <w:tr w:rsidR="00B80C48" w:rsidRPr="00046171" w14:paraId="23B430E6" w14:textId="77777777">
        <w:trPr>
          <w:cantSplit/>
          <w:trHeight w:val="409"/>
        </w:trPr>
        <w:tc>
          <w:tcPr>
            <w:tcW w:w="9576" w:type="dxa"/>
            <w:gridSpan w:val="3"/>
            <w:shd w:val="clear" w:color="auto" w:fill="2D6437"/>
            <w:vAlign w:val="center"/>
          </w:tcPr>
          <w:p w14:paraId="26A1AE9B"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CONTROL DE CAMBIOS</w:t>
            </w:r>
          </w:p>
        </w:tc>
      </w:tr>
      <w:tr w:rsidR="00B80C48" w:rsidRPr="00046171" w14:paraId="7E5E9E5E" w14:textId="77777777">
        <w:trPr>
          <w:cantSplit/>
          <w:trHeight w:val="409"/>
        </w:trPr>
        <w:tc>
          <w:tcPr>
            <w:tcW w:w="3315" w:type="dxa"/>
            <w:shd w:val="clear" w:color="auto" w:fill="2D6437"/>
            <w:vAlign w:val="center"/>
          </w:tcPr>
          <w:p w14:paraId="52C4B10F"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VERSIÓN</w:t>
            </w:r>
          </w:p>
        </w:tc>
        <w:tc>
          <w:tcPr>
            <w:tcW w:w="3315" w:type="dxa"/>
            <w:shd w:val="clear" w:color="auto" w:fill="2D6437"/>
            <w:vAlign w:val="center"/>
          </w:tcPr>
          <w:p w14:paraId="5EC96D8E"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DESCRIPCIÓN</w:t>
            </w:r>
          </w:p>
        </w:tc>
        <w:tc>
          <w:tcPr>
            <w:tcW w:w="2946" w:type="dxa"/>
            <w:shd w:val="clear" w:color="auto" w:fill="2D6437"/>
            <w:vAlign w:val="center"/>
          </w:tcPr>
          <w:p w14:paraId="707CCA02"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FFFFFF"/>
                <w:sz w:val="22"/>
                <w:szCs w:val="22"/>
              </w:rPr>
            </w:pPr>
            <w:r w:rsidRPr="00046171">
              <w:rPr>
                <w:rFonts w:ascii="Arial Narrow" w:eastAsia="Arial Narrow" w:hAnsi="Arial Narrow" w:cs="Arial Narrow"/>
                <w:b/>
                <w:color w:val="FFFFFF"/>
                <w:sz w:val="22"/>
                <w:szCs w:val="22"/>
              </w:rPr>
              <w:t>FECHA</w:t>
            </w:r>
          </w:p>
        </w:tc>
      </w:tr>
      <w:tr w:rsidR="00B80C48" w:rsidRPr="00046171" w14:paraId="44C7FEE7" w14:textId="77777777">
        <w:trPr>
          <w:cantSplit/>
          <w:trHeight w:val="734"/>
        </w:trPr>
        <w:tc>
          <w:tcPr>
            <w:tcW w:w="3315" w:type="dxa"/>
            <w:vAlign w:val="center"/>
          </w:tcPr>
          <w:p w14:paraId="0EEE6EDE"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b/>
                <w:color w:val="000000"/>
                <w:sz w:val="22"/>
                <w:szCs w:val="22"/>
              </w:rPr>
            </w:pPr>
            <w:r w:rsidRPr="00046171">
              <w:rPr>
                <w:rFonts w:ascii="Arial Narrow" w:eastAsia="Arial Narrow" w:hAnsi="Arial Narrow" w:cs="Arial Narrow"/>
                <w:b/>
                <w:color w:val="000000"/>
                <w:sz w:val="22"/>
                <w:szCs w:val="22"/>
              </w:rPr>
              <w:t>00</w:t>
            </w:r>
          </w:p>
        </w:tc>
        <w:tc>
          <w:tcPr>
            <w:tcW w:w="3315" w:type="dxa"/>
            <w:vAlign w:val="center"/>
          </w:tcPr>
          <w:p w14:paraId="6C1FF1B8"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b/>
                <w:color w:val="000000"/>
              </w:rPr>
            </w:pPr>
            <w:r w:rsidRPr="00046171">
              <w:rPr>
                <w:rFonts w:ascii="Arial Narrow" w:eastAsia="Arial Narrow" w:hAnsi="Arial Narrow" w:cs="Arial Narrow"/>
                <w:color w:val="1F1F1F"/>
                <w:highlight w:val="white"/>
              </w:rPr>
              <w:t>Publicación para consulta ciudadana del primer borrador aprobado por el Comité de Gestión y Desempeño sectorial e institucional.</w:t>
            </w:r>
          </w:p>
        </w:tc>
        <w:tc>
          <w:tcPr>
            <w:tcW w:w="2946" w:type="dxa"/>
            <w:vAlign w:val="center"/>
          </w:tcPr>
          <w:p w14:paraId="20890D17"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29 de diciembre de 2023</w:t>
            </w:r>
          </w:p>
        </w:tc>
      </w:tr>
      <w:tr w:rsidR="00B80C48" w:rsidRPr="00046171" w14:paraId="66C7883A" w14:textId="77777777">
        <w:trPr>
          <w:cantSplit/>
          <w:trHeight w:val="734"/>
        </w:trPr>
        <w:tc>
          <w:tcPr>
            <w:tcW w:w="3315" w:type="dxa"/>
            <w:vAlign w:val="center"/>
          </w:tcPr>
          <w:p w14:paraId="478AABB3"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01</w:t>
            </w:r>
          </w:p>
        </w:tc>
        <w:tc>
          <w:tcPr>
            <w:tcW w:w="3315" w:type="dxa"/>
            <w:vAlign w:val="center"/>
          </w:tcPr>
          <w:p w14:paraId="2DE9CC51"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rPr>
            </w:pPr>
            <w:r w:rsidRPr="00046171">
              <w:rPr>
                <w:rFonts w:ascii="Arial Narrow" w:eastAsia="Arial Narrow" w:hAnsi="Arial Narrow" w:cs="Arial Narrow"/>
                <w:color w:val="000000"/>
                <w:highlight w:val="white"/>
              </w:rPr>
              <w:t xml:space="preserve">Publicación en el </w:t>
            </w:r>
            <w:proofErr w:type="gramStart"/>
            <w:r w:rsidRPr="00046171">
              <w:rPr>
                <w:rFonts w:ascii="Arial Narrow" w:eastAsia="Arial Narrow" w:hAnsi="Arial Narrow" w:cs="Arial Narrow"/>
                <w:color w:val="000000"/>
                <w:highlight w:val="white"/>
              </w:rPr>
              <w:t>link</w:t>
            </w:r>
            <w:proofErr w:type="gramEnd"/>
            <w:r w:rsidRPr="00046171">
              <w:rPr>
                <w:rFonts w:ascii="Arial Narrow" w:eastAsia="Arial Narrow" w:hAnsi="Arial Narrow" w:cs="Arial Narrow"/>
                <w:color w:val="000000"/>
                <w:highlight w:val="white"/>
              </w:rPr>
              <w:t xml:space="preserve"> de Transparencia y Acceso a la Información Pública, después de surtirse la consulta ciudadana y con autorización del Comité de Gestión y Desempeño Sectorial e Institucional.</w:t>
            </w:r>
          </w:p>
          <w:p w14:paraId="7D50148A" w14:textId="77777777" w:rsidR="00B80C48" w:rsidRPr="00046171" w:rsidRDefault="00B80C48">
            <w:pPr>
              <w:pBdr>
                <w:top w:val="nil"/>
                <w:left w:val="nil"/>
                <w:bottom w:val="nil"/>
                <w:right w:val="nil"/>
                <w:between w:val="nil"/>
              </w:pBdr>
              <w:tabs>
                <w:tab w:val="center" w:pos="4252"/>
                <w:tab w:val="right" w:pos="8504"/>
              </w:tabs>
              <w:jc w:val="both"/>
              <w:rPr>
                <w:rFonts w:ascii="Arial Narrow" w:eastAsia="Arial Narrow" w:hAnsi="Arial Narrow" w:cs="Arial Narrow"/>
                <w:color w:val="000000"/>
              </w:rPr>
            </w:pPr>
          </w:p>
        </w:tc>
        <w:tc>
          <w:tcPr>
            <w:tcW w:w="2946" w:type="dxa"/>
            <w:vAlign w:val="center"/>
          </w:tcPr>
          <w:p w14:paraId="0430FF87" w14:textId="77777777" w:rsidR="00B80C48" w:rsidRPr="0004617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sidRPr="00046171">
              <w:rPr>
                <w:rFonts w:ascii="Arial Narrow" w:eastAsia="Arial Narrow" w:hAnsi="Arial Narrow" w:cs="Arial Narrow"/>
                <w:color w:val="000000"/>
                <w:sz w:val="22"/>
                <w:szCs w:val="22"/>
              </w:rPr>
              <w:t>31 de enero de 2024</w:t>
            </w:r>
          </w:p>
        </w:tc>
      </w:tr>
      <w:tr w:rsidR="00835C44" w:rsidRPr="00046171" w14:paraId="3E53CF7D" w14:textId="77777777">
        <w:trPr>
          <w:cantSplit/>
          <w:trHeight w:val="734"/>
        </w:trPr>
        <w:tc>
          <w:tcPr>
            <w:tcW w:w="3315" w:type="dxa"/>
            <w:vAlign w:val="center"/>
          </w:tcPr>
          <w:p w14:paraId="53BED6EB" w14:textId="669E8D4C" w:rsidR="00835C44" w:rsidRPr="00046171" w:rsidRDefault="00835C44">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02</w:t>
            </w:r>
          </w:p>
        </w:tc>
        <w:tc>
          <w:tcPr>
            <w:tcW w:w="3315" w:type="dxa"/>
            <w:vAlign w:val="center"/>
          </w:tcPr>
          <w:p w14:paraId="5B47CA43" w14:textId="0ACCAE84" w:rsidR="00835C44" w:rsidRPr="00046171" w:rsidRDefault="00835C44">
            <w:pPr>
              <w:pBdr>
                <w:top w:val="nil"/>
                <w:left w:val="nil"/>
                <w:bottom w:val="nil"/>
                <w:right w:val="nil"/>
                <w:between w:val="nil"/>
              </w:pBdr>
              <w:tabs>
                <w:tab w:val="center" w:pos="4252"/>
                <w:tab w:val="right" w:pos="8504"/>
              </w:tabs>
              <w:jc w:val="both"/>
              <w:rPr>
                <w:rFonts w:ascii="Arial Narrow" w:eastAsia="Arial Narrow" w:hAnsi="Arial Narrow" w:cs="Arial Narrow"/>
                <w:color w:val="000000"/>
                <w:highlight w:val="white"/>
              </w:rPr>
            </w:pPr>
            <w:r>
              <w:rPr>
                <w:rFonts w:ascii="Arial Narrow" w:eastAsia="Arial Narrow" w:hAnsi="Arial Narrow" w:cs="Arial Narrow"/>
                <w:color w:val="000000"/>
                <w:highlight w:val="white"/>
              </w:rPr>
              <w:t xml:space="preserve">Se ajustan las actividades de los componentes y se </w:t>
            </w:r>
            <w:proofErr w:type="spellStart"/>
            <w:r>
              <w:rPr>
                <w:rFonts w:ascii="Arial Narrow" w:eastAsia="Arial Narrow" w:hAnsi="Arial Narrow" w:cs="Arial Narrow"/>
                <w:color w:val="000000"/>
                <w:highlight w:val="white"/>
              </w:rPr>
              <w:t>amplia</w:t>
            </w:r>
            <w:proofErr w:type="spellEnd"/>
            <w:r>
              <w:rPr>
                <w:rFonts w:ascii="Arial Narrow" w:eastAsia="Arial Narrow" w:hAnsi="Arial Narrow" w:cs="Arial Narrow"/>
                <w:color w:val="000000"/>
                <w:highlight w:val="white"/>
              </w:rPr>
              <w:t xml:space="preserve"> la descripción de estos de acuerdo con la aprobación de la segunda versión del programa de Transparencia realizado el 02 de mayo.</w:t>
            </w:r>
          </w:p>
        </w:tc>
        <w:tc>
          <w:tcPr>
            <w:tcW w:w="2946" w:type="dxa"/>
            <w:vAlign w:val="center"/>
          </w:tcPr>
          <w:p w14:paraId="6C2764D2" w14:textId="4299C295" w:rsidR="00835C44" w:rsidRPr="00046171" w:rsidRDefault="00644FFF">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29 de mayo de 2024</w:t>
            </w:r>
          </w:p>
        </w:tc>
      </w:tr>
    </w:tbl>
    <w:p w14:paraId="0FC1FD07" w14:textId="77777777" w:rsidR="00B80C48" w:rsidRDefault="00B80C48">
      <w:pPr>
        <w:ind w:left="720"/>
        <w:rPr>
          <w:rFonts w:ascii="Arial Narrow" w:eastAsia="Arial Narrow" w:hAnsi="Arial Narrow" w:cs="Arial Narrow"/>
          <w:b/>
          <w:sz w:val="22"/>
          <w:szCs w:val="22"/>
        </w:rPr>
      </w:pPr>
    </w:p>
    <w:sectPr w:rsidR="00B80C48">
      <w:headerReference w:type="default" r:id="rId13"/>
      <w:pgSz w:w="11906" w:h="16838"/>
      <w:pgMar w:top="1134" w:right="1134"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4A479" w14:textId="77777777" w:rsidR="00891E5E" w:rsidRPr="00046171" w:rsidRDefault="00891E5E">
      <w:r w:rsidRPr="00046171">
        <w:separator/>
      </w:r>
    </w:p>
  </w:endnote>
  <w:endnote w:type="continuationSeparator" w:id="0">
    <w:p w14:paraId="0856BB33" w14:textId="77777777" w:rsidR="00891E5E" w:rsidRPr="00046171" w:rsidRDefault="00891E5E">
      <w:r w:rsidRPr="0004617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9B577" w14:textId="77777777" w:rsidR="00891E5E" w:rsidRPr="00046171" w:rsidRDefault="00891E5E">
      <w:r w:rsidRPr="00046171">
        <w:separator/>
      </w:r>
    </w:p>
  </w:footnote>
  <w:footnote w:type="continuationSeparator" w:id="0">
    <w:p w14:paraId="734B97A5" w14:textId="77777777" w:rsidR="00891E5E" w:rsidRPr="00046171" w:rsidRDefault="00891E5E">
      <w:r w:rsidRPr="0004617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D8969"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b/>
        <w:sz w:val="22"/>
        <w:szCs w:val="22"/>
      </w:rPr>
    </w:pPr>
  </w:p>
  <w:tbl>
    <w:tblPr>
      <w:tblStyle w:val="a6"/>
      <w:tblW w:w="949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6"/>
      <w:gridCol w:w="3841"/>
      <w:gridCol w:w="1988"/>
      <w:gridCol w:w="1813"/>
    </w:tblGrid>
    <w:tr w:rsidR="00B80C48" w:rsidRPr="00046171" w14:paraId="5508B126" w14:textId="77777777">
      <w:trPr>
        <w:cantSplit/>
        <w:trHeight w:val="335"/>
      </w:trPr>
      <w:tc>
        <w:tcPr>
          <w:tcW w:w="1856" w:type="dxa"/>
          <w:vMerge w:val="restart"/>
          <w:vAlign w:val="center"/>
        </w:tcPr>
        <w:p w14:paraId="2A5D584A" w14:textId="77777777" w:rsidR="00B80C48" w:rsidRPr="00046171" w:rsidRDefault="00000000">
          <w:pPr>
            <w:pBdr>
              <w:top w:val="nil"/>
              <w:left w:val="nil"/>
              <w:bottom w:val="nil"/>
              <w:right w:val="nil"/>
              <w:between w:val="nil"/>
            </w:pBdr>
            <w:tabs>
              <w:tab w:val="center" w:pos="4252"/>
              <w:tab w:val="right" w:pos="8504"/>
            </w:tabs>
            <w:ind w:left="-67"/>
            <w:jc w:val="center"/>
            <w:rPr>
              <w:rFonts w:ascii="Arial Narrow" w:eastAsia="Arial Narrow" w:hAnsi="Arial Narrow" w:cs="Arial Narrow"/>
              <w:color w:val="000000"/>
              <w:sz w:val="22"/>
              <w:szCs w:val="22"/>
            </w:rPr>
          </w:pPr>
          <w:r w:rsidRPr="00046171">
            <w:rPr>
              <w:noProof/>
            </w:rPr>
            <w:drawing>
              <wp:anchor distT="0" distB="0" distL="114300" distR="114300" simplePos="0" relativeHeight="251658240" behindDoc="0" locked="0" layoutInCell="1" hidden="0" allowOverlap="1" wp14:anchorId="5FE02405" wp14:editId="34D2C7F5">
                <wp:simplePos x="0" y="0"/>
                <wp:positionH relativeFrom="column">
                  <wp:posOffset>-1315719</wp:posOffset>
                </wp:positionH>
                <wp:positionV relativeFrom="paragraph">
                  <wp:posOffset>-2322829</wp:posOffset>
                </wp:positionV>
                <wp:extent cx="1089660" cy="418465"/>
                <wp:effectExtent l="0" t="0" r="0" b="0"/>
                <wp:wrapNone/>
                <wp:docPr id="4419227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9660" cy="418465"/>
                        </a:xfrm>
                        <a:prstGeom prst="rect">
                          <a:avLst/>
                        </a:prstGeom>
                        <a:ln/>
                      </pic:spPr>
                    </pic:pic>
                  </a:graphicData>
                </a:graphic>
              </wp:anchor>
            </w:drawing>
          </w:r>
        </w:p>
      </w:tc>
      <w:tc>
        <w:tcPr>
          <w:tcW w:w="3841" w:type="dxa"/>
          <w:vMerge w:val="restart"/>
          <w:vAlign w:val="center"/>
        </w:tcPr>
        <w:p w14:paraId="5A10CBE0"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color w:val="00B0F0"/>
              <w:sz w:val="24"/>
              <w:szCs w:val="24"/>
            </w:rPr>
          </w:pPr>
          <w:r w:rsidRPr="00046171">
            <w:rPr>
              <w:rFonts w:ascii="Arial Narrow" w:eastAsia="Arial Narrow" w:hAnsi="Arial Narrow" w:cs="Arial Narrow"/>
              <w:b/>
              <w:color w:val="000000"/>
              <w:sz w:val="24"/>
              <w:szCs w:val="24"/>
            </w:rPr>
            <w:t>PROGRAMA DE TRANSPARENCIA Y ÉTICA EN EL SECTOR PÚBLICO</w:t>
          </w:r>
        </w:p>
      </w:tc>
      <w:tc>
        <w:tcPr>
          <w:tcW w:w="1988" w:type="dxa"/>
          <w:vAlign w:val="center"/>
        </w:tcPr>
        <w:p w14:paraId="516A24AB"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16"/>
              <w:szCs w:val="16"/>
            </w:rPr>
          </w:pPr>
          <w:r w:rsidRPr="00046171">
            <w:rPr>
              <w:rFonts w:ascii="Arial Narrow" w:eastAsia="Arial Narrow" w:hAnsi="Arial Narrow" w:cs="Arial Narrow"/>
              <w:b/>
              <w:color w:val="000000"/>
              <w:sz w:val="16"/>
              <w:szCs w:val="16"/>
            </w:rPr>
            <w:t>Código</w:t>
          </w:r>
          <w:r w:rsidRPr="00046171">
            <w:rPr>
              <w:rFonts w:ascii="Arial Narrow" w:eastAsia="Arial Narrow" w:hAnsi="Arial Narrow" w:cs="Arial Narrow"/>
              <w:color w:val="000000"/>
              <w:sz w:val="16"/>
              <w:szCs w:val="16"/>
            </w:rPr>
            <w:t>: D101PR01MO3</w:t>
          </w:r>
        </w:p>
      </w:tc>
      <w:tc>
        <w:tcPr>
          <w:tcW w:w="1813" w:type="dxa"/>
          <w:vMerge w:val="restart"/>
        </w:tcPr>
        <w:p w14:paraId="700D9B38"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16"/>
              <w:szCs w:val="16"/>
            </w:rPr>
          </w:pPr>
          <w:r w:rsidRPr="00046171">
            <w:rPr>
              <w:noProof/>
            </w:rPr>
            <w:drawing>
              <wp:anchor distT="0" distB="0" distL="114300" distR="114300" simplePos="0" relativeHeight="251659264" behindDoc="0" locked="0" layoutInCell="1" hidden="0" allowOverlap="1" wp14:anchorId="154DCA50" wp14:editId="64571D67">
                <wp:simplePos x="0" y="0"/>
                <wp:positionH relativeFrom="column">
                  <wp:posOffset>-328</wp:posOffset>
                </wp:positionH>
                <wp:positionV relativeFrom="paragraph">
                  <wp:posOffset>116840</wp:posOffset>
                </wp:positionV>
                <wp:extent cx="1089660" cy="414655"/>
                <wp:effectExtent l="0" t="0" r="0" b="0"/>
                <wp:wrapNone/>
                <wp:docPr id="4419227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089660" cy="414655"/>
                        </a:xfrm>
                        <a:prstGeom prst="rect">
                          <a:avLst/>
                        </a:prstGeom>
                        <a:ln/>
                      </pic:spPr>
                    </pic:pic>
                  </a:graphicData>
                </a:graphic>
              </wp:anchor>
            </w:drawing>
          </w:r>
        </w:p>
      </w:tc>
    </w:tr>
    <w:tr w:rsidR="00B80C48" w:rsidRPr="00046171" w14:paraId="094857DA" w14:textId="77777777">
      <w:trPr>
        <w:cantSplit/>
        <w:trHeight w:val="335"/>
      </w:trPr>
      <w:tc>
        <w:tcPr>
          <w:tcW w:w="1856" w:type="dxa"/>
          <w:vMerge/>
          <w:vAlign w:val="center"/>
        </w:tcPr>
        <w:p w14:paraId="4980D7BF"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b/>
              <w:color w:val="000000"/>
              <w:sz w:val="16"/>
              <w:szCs w:val="16"/>
            </w:rPr>
          </w:pPr>
        </w:p>
      </w:tc>
      <w:tc>
        <w:tcPr>
          <w:tcW w:w="3841" w:type="dxa"/>
          <w:vMerge/>
          <w:vAlign w:val="center"/>
        </w:tcPr>
        <w:p w14:paraId="6EE1852A"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b/>
              <w:color w:val="000000"/>
              <w:sz w:val="16"/>
              <w:szCs w:val="16"/>
            </w:rPr>
          </w:pPr>
        </w:p>
      </w:tc>
      <w:tc>
        <w:tcPr>
          <w:tcW w:w="1988" w:type="dxa"/>
          <w:vAlign w:val="center"/>
        </w:tcPr>
        <w:p w14:paraId="5CBE80BC"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color w:val="000000"/>
              <w:sz w:val="16"/>
              <w:szCs w:val="16"/>
            </w:rPr>
          </w:pPr>
          <w:r w:rsidRPr="00046171">
            <w:rPr>
              <w:rFonts w:ascii="Arial Narrow" w:eastAsia="Arial Narrow" w:hAnsi="Arial Narrow" w:cs="Arial Narrow"/>
              <w:b/>
              <w:color w:val="000000"/>
              <w:sz w:val="16"/>
              <w:szCs w:val="16"/>
            </w:rPr>
            <w:t>Versión</w:t>
          </w:r>
          <w:r w:rsidRPr="00046171">
            <w:rPr>
              <w:rFonts w:ascii="Arial Narrow" w:eastAsia="Arial Narrow" w:hAnsi="Arial Narrow" w:cs="Arial Narrow"/>
              <w:color w:val="000000"/>
              <w:sz w:val="16"/>
              <w:szCs w:val="16"/>
            </w:rPr>
            <w:t>: 01</w:t>
          </w:r>
        </w:p>
      </w:tc>
      <w:tc>
        <w:tcPr>
          <w:tcW w:w="1813" w:type="dxa"/>
          <w:vMerge/>
        </w:tcPr>
        <w:p w14:paraId="135D9C78"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color w:val="000000"/>
              <w:sz w:val="16"/>
              <w:szCs w:val="16"/>
            </w:rPr>
          </w:pPr>
        </w:p>
      </w:tc>
    </w:tr>
    <w:tr w:rsidR="00B80C48" w:rsidRPr="00046171" w14:paraId="67483FB1" w14:textId="77777777">
      <w:trPr>
        <w:cantSplit/>
        <w:trHeight w:val="335"/>
      </w:trPr>
      <w:tc>
        <w:tcPr>
          <w:tcW w:w="1856" w:type="dxa"/>
          <w:vMerge/>
          <w:vAlign w:val="center"/>
        </w:tcPr>
        <w:p w14:paraId="375EF8C6"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color w:val="000000"/>
              <w:sz w:val="16"/>
              <w:szCs w:val="16"/>
            </w:rPr>
          </w:pPr>
        </w:p>
      </w:tc>
      <w:tc>
        <w:tcPr>
          <w:tcW w:w="3841" w:type="dxa"/>
          <w:vMerge/>
          <w:vAlign w:val="center"/>
        </w:tcPr>
        <w:p w14:paraId="517A8EB5"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color w:val="000000"/>
              <w:sz w:val="16"/>
              <w:szCs w:val="16"/>
            </w:rPr>
          </w:pPr>
        </w:p>
      </w:tc>
      <w:tc>
        <w:tcPr>
          <w:tcW w:w="1988" w:type="dxa"/>
          <w:vAlign w:val="center"/>
        </w:tcPr>
        <w:p w14:paraId="65C19A3B" w14:textId="77777777" w:rsidR="00B80C48" w:rsidRPr="0004617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color w:val="000000"/>
              <w:sz w:val="16"/>
              <w:szCs w:val="16"/>
            </w:rPr>
          </w:pPr>
          <w:r w:rsidRPr="00046171">
            <w:rPr>
              <w:rFonts w:ascii="Arial Narrow" w:eastAsia="Arial Narrow" w:hAnsi="Arial Narrow" w:cs="Arial Narrow"/>
              <w:color w:val="000000"/>
              <w:sz w:val="16"/>
              <w:szCs w:val="16"/>
            </w:rPr>
            <w:t xml:space="preserve">Página: </w:t>
          </w:r>
          <w:r w:rsidRPr="00046171">
            <w:rPr>
              <w:rFonts w:ascii="Arial Narrow" w:eastAsia="Arial Narrow" w:hAnsi="Arial Narrow" w:cs="Arial Narrow"/>
              <w:color w:val="000000"/>
              <w:sz w:val="16"/>
              <w:szCs w:val="16"/>
            </w:rPr>
            <w:fldChar w:fldCharType="begin"/>
          </w:r>
          <w:r w:rsidRPr="00046171">
            <w:rPr>
              <w:rFonts w:ascii="Arial Narrow" w:eastAsia="Arial Narrow" w:hAnsi="Arial Narrow" w:cs="Arial Narrow"/>
              <w:color w:val="000000"/>
              <w:sz w:val="16"/>
              <w:szCs w:val="16"/>
            </w:rPr>
            <w:instrText>PAGE</w:instrText>
          </w:r>
          <w:r w:rsidRPr="00046171">
            <w:rPr>
              <w:rFonts w:ascii="Arial Narrow" w:eastAsia="Arial Narrow" w:hAnsi="Arial Narrow" w:cs="Arial Narrow"/>
              <w:color w:val="000000"/>
              <w:sz w:val="16"/>
              <w:szCs w:val="16"/>
            </w:rPr>
            <w:fldChar w:fldCharType="separate"/>
          </w:r>
          <w:r w:rsidR="00046171" w:rsidRPr="00046171">
            <w:rPr>
              <w:rFonts w:ascii="Arial Narrow" w:eastAsia="Arial Narrow" w:hAnsi="Arial Narrow" w:cs="Arial Narrow"/>
              <w:color w:val="000000"/>
              <w:sz w:val="16"/>
              <w:szCs w:val="16"/>
            </w:rPr>
            <w:t>1</w:t>
          </w:r>
          <w:r w:rsidRPr="00046171">
            <w:rPr>
              <w:rFonts w:ascii="Arial Narrow" w:eastAsia="Arial Narrow" w:hAnsi="Arial Narrow" w:cs="Arial Narrow"/>
              <w:color w:val="000000"/>
              <w:sz w:val="16"/>
              <w:szCs w:val="16"/>
            </w:rPr>
            <w:fldChar w:fldCharType="end"/>
          </w:r>
          <w:r w:rsidRPr="00046171">
            <w:rPr>
              <w:rFonts w:ascii="Arial Narrow" w:eastAsia="Arial Narrow" w:hAnsi="Arial Narrow" w:cs="Arial Narrow"/>
              <w:color w:val="000000"/>
              <w:sz w:val="16"/>
              <w:szCs w:val="16"/>
            </w:rPr>
            <w:t xml:space="preserve"> de </w:t>
          </w:r>
          <w:r w:rsidRPr="00046171">
            <w:rPr>
              <w:rFonts w:ascii="Arial Narrow" w:eastAsia="Arial Narrow" w:hAnsi="Arial Narrow" w:cs="Arial Narrow"/>
              <w:color w:val="000000"/>
              <w:sz w:val="16"/>
              <w:szCs w:val="16"/>
            </w:rPr>
            <w:fldChar w:fldCharType="begin"/>
          </w:r>
          <w:r w:rsidRPr="00046171">
            <w:rPr>
              <w:rFonts w:ascii="Arial Narrow" w:eastAsia="Arial Narrow" w:hAnsi="Arial Narrow" w:cs="Arial Narrow"/>
              <w:color w:val="000000"/>
              <w:sz w:val="16"/>
              <w:szCs w:val="16"/>
            </w:rPr>
            <w:instrText>NUMPAGES</w:instrText>
          </w:r>
          <w:r w:rsidRPr="00046171">
            <w:rPr>
              <w:rFonts w:ascii="Arial Narrow" w:eastAsia="Arial Narrow" w:hAnsi="Arial Narrow" w:cs="Arial Narrow"/>
              <w:color w:val="000000"/>
              <w:sz w:val="16"/>
              <w:szCs w:val="16"/>
            </w:rPr>
            <w:fldChar w:fldCharType="separate"/>
          </w:r>
          <w:r w:rsidR="00046171" w:rsidRPr="00046171">
            <w:rPr>
              <w:rFonts w:ascii="Arial Narrow" w:eastAsia="Arial Narrow" w:hAnsi="Arial Narrow" w:cs="Arial Narrow"/>
              <w:color w:val="000000"/>
              <w:sz w:val="16"/>
              <w:szCs w:val="16"/>
            </w:rPr>
            <w:t>2</w:t>
          </w:r>
          <w:r w:rsidRPr="00046171">
            <w:rPr>
              <w:rFonts w:ascii="Arial Narrow" w:eastAsia="Arial Narrow" w:hAnsi="Arial Narrow" w:cs="Arial Narrow"/>
              <w:color w:val="000000"/>
              <w:sz w:val="16"/>
              <w:szCs w:val="16"/>
            </w:rPr>
            <w:fldChar w:fldCharType="end"/>
          </w:r>
        </w:p>
      </w:tc>
      <w:tc>
        <w:tcPr>
          <w:tcW w:w="1813" w:type="dxa"/>
          <w:vMerge/>
        </w:tcPr>
        <w:p w14:paraId="4F46B987" w14:textId="77777777" w:rsidR="00B80C48" w:rsidRPr="00046171" w:rsidRDefault="00B80C48">
          <w:pPr>
            <w:widowControl w:val="0"/>
            <w:pBdr>
              <w:top w:val="nil"/>
              <w:left w:val="nil"/>
              <w:bottom w:val="nil"/>
              <w:right w:val="nil"/>
              <w:between w:val="nil"/>
            </w:pBdr>
            <w:spacing w:line="276" w:lineRule="auto"/>
            <w:rPr>
              <w:rFonts w:ascii="Arial Narrow" w:eastAsia="Arial Narrow" w:hAnsi="Arial Narrow" w:cs="Arial Narrow"/>
              <w:color w:val="000000"/>
              <w:sz w:val="16"/>
              <w:szCs w:val="16"/>
            </w:rPr>
          </w:pPr>
        </w:p>
      </w:tc>
    </w:tr>
  </w:tbl>
  <w:p w14:paraId="59C0465C" w14:textId="77777777" w:rsidR="00B80C48" w:rsidRPr="00046171" w:rsidRDefault="00B80C4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627E4"/>
    <w:multiLevelType w:val="hybridMultilevel"/>
    <w:tmpl w:val="917493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5D24990"/>
    <w:multiLevelType w:val="multilevel"/>
    <w:tmpl w:val="B75608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230038"/>
    <w:multiLevelType w:val="hybridMultilevel"/>
    <w:tmpl w:val="2A848E84"/>
    <w:lvl w:ilvl="0" w:tplc="B3541260">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6BB1AA5"/>
    <w:multiLevelType w:val="hybridMultilevel"/>
    <w:tmpl w:val="FE8832A2"/>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81D1F3E"/>
    <w:multiLevelType w:val="multilevel"/>
    <w:tmpl w:val="AE267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E57923"/>
    <w:multiLevelType w:val="multilevel"/>
    <w:tmpl w:val="109A3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EE07D93"/>
    <w:multiLevelType w:val="hybridMultilevel"/>
    <w:tmpl w:val="651420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23C6540"/>
    <w:multiLevelType w:val="multilevel"/>
    <w:tmpl w:val="09CC39FC"/>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8" w15:restartNumberingAfterBreak="0">
    <w:nsid w:val="79840384"/>
    <w:multiLevelType w:val="multilevel"/>
    <w:tmpl w:val="931658B2"/>
    <w:lvl w:ilvl="0">
      <w:start w:val="1"/>
      <w:numFmt w:val="lowerLetter"/>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716162">
    <w:abstractNumId w:val="7"/>
  </w:num>
  <w:num w:numId="2" w16cid:durableId="1517158818">
    <w:abstractNumId w:val="4"/>
  </w:num>
  <w:num w:numId="3" w16cid:durableId="273900112">
    <w:abstractNumId w:val="5"/>
  </w:num>
  <w:num w:numId="4" w16cid:durableId="1683778864">
    <w:abstractNumId w:val="1"/>
  </w:num>
  <w:num w:numId="5" w16cid:durableId="2034380083">
    <w:abstractNumId w:val="8"/>
  </w:num>
  <w:num w:numId="6" w16cid:durableId="1915312186">
    <w:abstractNumId w:val="3"/>
  </w:num>
  <w:num w:numId="7" w16cid:durableId="122191151">
    <w:abstractNumId w:val="0"/>
  </w:num>
  <w:num w:numId="8" w16cid:durableId="193806015">
    <w:abstractNumId w:val="2"/>
  </w:num>
  <w:num w:numId="9" w16cid:durableId="87689294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e Andrea Gutierrez">
    <w15:presenceInfo w15:providerId="AD" w15:userId="S::luagutierrez@minciencias.gov.co::689647f9-0556-4d5d-ac9f-1915476a64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C48"/>
    <w:rsid w:val="00046171"/>
    <w:rsid w:val="000727B9"/>
    <w:rsid w:val="000A2EFB"/>
    <w:rsid w:val="000F0ED6"/>
    <w:rsid w:val="00180EEC"/>
    <w:rsid w:val="003A7C90"/>
    <w:rsid w:val="00520323"/>
    <w:rsid w:val="00644FFF"/>
    <w:rsid w:val="00761635"/>
    <w:rsid w:val="007B3FF5"/>
    <w:rsid w:val="007B6827"/>
    <w:rsid w:val="00831472"/>
    <w:rsid w:val="00835C44"/>
    <w:rsid w:val="00840D86"/>
    <w:rsid w:val="00891E5E"/>
    <w:rsid w:val="008C44A7"/>
    <w:rsid w:val="008D06FC"/>
    <w:rsid w:val="00A331E2"/>
    <w:rsid w:val="00A94912"/>
    <w:rsid w:val="00AE1723"/>
    <w:rsid w:val="00AF66F9"/>
    <w:rsid w:val="00B80C48"/>
    <w:rsid w:val="00B86A2B"/>
    <w:rsid w:val="00C00B3C"/>
    <w:rsid w:val="00CA20BF"/>
    <w:rsid w:val="00CA4A2C"/>
    <w:rsid w:val="00D90B7F"/>
    <w:rsid w:val="00DC62B2"/>
    <w:rsid w:val="00E363BD"/>
    <w:rsid w:val="00F30D11"/>
    <w:rsid w:val="00FC67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3021"/>
  <w15:docId w15:val="{C6F8F84B-E19B-45DD-BA18-BBC747CB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B79"/>
    <w:rPr>
      <w:lang w:eastAsia="es-ES"/>
    </w:rPr>
  </w:style>
  <w:style w:type="paragraph" w:styleId="Ttulo1">
    <w:name w:val="heading 1"/>
    <w:basedOn w:val="Normal"/>
    <w:next w:val="Normal"/>
    <w:uiPriority w:val="9"/>
    <w:qFormat/>
    <w:rsid w:val="00677B79"/>
    <w:pPr>
      <w:keepNext/>
      <w:numPr>
        <w:numId w:val="1"/>
      </w:numPr>
      <w:jc w:val="both"/>
      <w:outlineLvl w:val="0"/>
    </w:pPr>
    <w:rPr>
      <w:rFonts w:ascii="Arial" w:hAnsi="Arial"/>
      <w:b/>
      <w:sz w:val="24"/>
      <w:lang w:val="es-MX"/>
    </w:rPr>
  </w:style>
  <w:style w:type="paragraph" w:styleId="Ttulo2">
    <w:name w:val="heading 2"/>
    <w:basedOn w:val="Normal"/>
    <w:next w:val="Normal"/>
    <w:uiPriority w:val="9"/>
    <w:semiHidden/>
    <w:unhideWhenUsed/>
    <w:qFormat/>
    <w:rsid w:val="00677B79"/>
    <w:pPr>
      <w:keepNext/>
      <w:numPr>
        <w:ilvl w:val="1"/>
        <w:numId w:val="1"/>
      </w:numPr>
      <w:spacing w:before="240" w:after="60"/>
      <w:outlineLvl w:val="1"/>
    </w:pPr>
    <w:rPr>
      <w:rFonts w:ascii="Arial" w:hAnsi="Arial"/>
      <w:b/>
      <w:i/>
      <w:sz w:val="24"/>
    </w:rPr>
  </w:style>
  <w:style w:type="paragraph" w:styleId="Ttulo3">
    <w:name w:val="heading 3"/>
    <w:basedOn w:val="Normal"/>
    <w:next w:val="Normal"/>
    <w:uiPriority w:val="9"/>
    <w:semiHidden/>
    <w:unhideWhenUsed/>
    <w:qFormat/>
    <w:rsid w:val="00677B79"/>
    <w:pPr>
      <w:keepNext/>
      <w:numPr>
        <w:ilvl w:val="2"/>
        <w:numId w:val="1"/>
      </w:numPr>
      <w:spacing w:before="240" w:after="60"/>
      <w:outlineLvl w:val="2"/>
    </w:pPr>
    <w:rPr>
      <w:rFonts w:ascii="Arial" w:hAnsi="Arial"/>
      <w:sz w:val="24"/>
    </w:rPr>
  </w:style>
  <w:style w:type="paragraph" w:styleId="Ttulo4">
    <w:name w:val="heading 4"/>
    <w:basedOn w:val="Normal"/>
    <w:next w:val="Normal"/>
    <w:uiPriority w:val="9"/>
    <w:semiHidden/>
    <w:unhideWhenUsed/>
    <w:qFormat/>
    <w:rsid w:val="00677B79"/>
    <w:pPr>
      <w:keepNext/>
      <w:numPr>
        <w:ilvl w:val="3"/>
        <w:numId w:val="1"/>
      </w:numPr>
      <w:spacing w:before="240" w:after="60"/>
      <w:outlineLvl w:val="3"/>
    </w:pPr>
    <w:rPr>
      <w:rFonts w:ascii="Arial" w:hAnsi="Arial"/>
      <w:b/>
      <w:sz w:val="24"/>
    </w:rPr>
  </w:style>
  <w:style w:type="paragraph" w:styleId="Ttulo5">
    <w:name w:val="heading 5"/>
    <w:basedOn w:val="Normal"/>
    <w:next w:val="Normal"/>
    <w:uiPriority w:val="9"/>
    <w:semiHidden/>
    <w:unhideWhenUsed/>
    <w:qFormat/>
    <w:rsid w:val="00677B79"/>
    <w:pPr>
      <w:numPr>
        <w:ilvl w:val="4"/>
        <w:numId w:val="1"/>
      </w:numPr>
      <w:spacing w:before="240" w:after="60"/>
      <w:outlineLvl w:val="4"/>
    </w:pPr>
    <w:rPr>
      <w:rFonts w:ascii="Arial" w:hAnsi="Arial"/>
      <w:sz w:val="22"/>
    </w:rPr>
  </w:style>
  <w:style w:type="paragraph" w:styleId="Ttulo6">
    <w:name w:val="heading 6"/>
    <w:basedOn w:val="Normal"/>
    <w:next w:val="Normal"/>
    <w:uiPriority w:val="9"/>
    <w:semiHidden/>
    <w:unhideWhenUsed/>
    <w:qFormat/>
    <w:rsid w:val="00677B79"/>
    <w:pPr>
      <w:numPr>
        <w:ilvl w:val="5"/>
        <w:numId w:val="1"/>
      </w:numPr>
      <w:spacing w:before="240" w:after="60"/>
      <w:outlineLvl w:val="5"/>
    </w:pPr>
    <w:rPr>
      <w:i/>
      <w:sz w:val="22"/>
    </w:rPr>
  </w:style>
  <w:style w:type="paragraph" w:styleId="Ttulo7">
    <w:name w:val="heading 7"/>
    <w:basedOn w:val="Normal"/>
    <w:next w:val="Normal"/>
    <w:qFormat/>
    <w:rsid w:val="00677B79"/>
    <w:pPr>
      <w:numPr>
        <w:ilvl w:val="6"/>
        <w:numId w:val="1"/>
      </w:numPr>
      <w:spacing w:before="240" w:after="60"/>
      <w:outlineLvl w:val="6"/>
    </w:pPr>
    <w:rPr>
      <w:rFonts w:ascii="Arial" w:hAnsi="Arial"/>
    </w:rPr>
  </w:style>
  <w:style w:type="paragraph" w:styleId="Ttulo8">
    <w:name w:val="heading 8"/>
    <w:basedOn w:val="Normal"/>
    <w:next w:val="Normal"/>
    <w:qFormat/>
    <w:rsid w:val="00677B79"/>
    <w:pPr>
      <w:numPr>
        <w:ilvl w:val="7"/>
        <w:numId w:val="1"/>
      </w:numPr>
      <w:spacing w:before="240" w:after="60"/>
      <w:outlineLvl w:val="7"/>
    </w:pPr>
    <w:rPr>
      <w:rFonts w:ascii="Arial" w:hAnsi="Arial"/>
      <w:i/>
    </w:rPr>
  </w:style>
  <w:style w:type="paragraph" w:styleId="Ttulo9">
    <w:name w:val="heading 9"/>
    <w:basedOn w:val="Normal"/>
    <w:next w:val="Normal"/>
    <w:qFormat/>
    <w:rsid w:val="00677B79"/>
    <w:pPr>
      <w:numPr>
        <w:ilvl w:val="8"/>
        <w:numId w:val="1"/>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rsid w:val="00677B79"/>
    <w:pPr>
      <w:tabs>
        <w:tab w:val="center" w:pos="4252"/>
        <w:tab w:val="right" w:pos="8504"/>
      </w:tabs>
    </w:pPr>
  </w:style>
  <w:style w:type="paragraph" w:styleId="Piedepgina">
    <w:name w:val="footer"/>
    <w:basedOn w:val="Normal"/>
    <w:rsid w:val="00677B79"/>
    <w:pPr>
      <w:tabs>
        <w:tab w:val="center" w:pos="4252"/>
        <w:tab w:val="right" w:pos="8504"/>
      </w:tabs>
    </w:pPr>
  </w:style>
  <w:style w:type="character" w:styleId="Nmerodepgina">
    <w:name w:val="page number"/>
    <w:basedOn w:val="Fuentedeprrafopredeter"/>
    <w:rsid w:val="00677B79"/>
  </w:style>
  <w:style w:type="table" w:styleId="Tablaconcuadrcula">
    <w:name w:val="Table Grid"/>
    <w:basedOn w:val="Tablanormal"/>
    <w:rsid w:val="0067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0p91">
    <w:name w:val="ft0p91"/>
    <w:rsid w:val="00FD2505"/>
    <w:rPr>
      <w:rFonts w:ascii="Arial" w:hAnsi="Arial" w:cs="Arial" w:hint="default"/>
      <w:b w:val="0"/>
      <w:bCs w:val="0"/>
      <w:i w:val="0"/>
      <w:iCs w:val="0"/>
      <w:color w:val="000000"/>
      <w:sz w:val="32"/>
      <w:szCs w:val="32"/>
    </w:rPr>
  </w:style>
  <w:style w:type="character" w:customStyle="1" w:styleId="ft0p101">
    <w:name w:val="ft0p101"/>
    <w:rsid w:val="00FD2505"/>
    <w:rPr>
      <w:rFonts w:ascii="Arial" w:hAnsi="Arial" w:cs="Arial" w:hint="default"/>
      <w:b w:val="0"/>
      <w:bCs w:val="0"/>
      <w:i w:val="0"/>
      <w:iCs w:val="0"/>
      <w:color w:val="000000"/>
      <w:sz w:val="32"/>
      <w:szCs w:val="32"/>
    </w:rPr>
  </w:style>
  <w:style w:type="paragraph" w:styleId="Textodeglobo">
    <w:name w:val="Balloon Text"/>
    <w:basedOn w:val="Normal"/>
    <w:link w:val="TextodegloboCar"/>
    <w:rsid w:val="00EA7932"/>
    <w:rPr>
      <w:rFonts w:ascii="Tahoma" w:hAnsi="Tahoma" w:cs="Tahoma"/>
      <w:sz w:val="16"/>
      <w:szCs w:val="16"/>
    </w:rPr>
  </w:style>
  <w:style w:type="character" w:customStyle="1" w:styleId="TextodegloboCar">
    <w:name w:val="Texto de globo Car"/>
    <w:link w:val="Textodeglobo"/>
    <w:rsid w:val="00EA7932"/>
    <w:rPr>
      <w:rFonts w:ascii="Tahoma" w:hAnsi="Tahoma" w:cs="Tahoma"/>
      <w:sz w:val="16"/>
      <w:szCs w:val="16"/>
      <w:lang w:val="es-ES" w:eastAsia="es-ES"/>
    </w:rPr>
  </w:style>
  <w:style w:type="character" w:customStyle="1" w:styleId="EncabezadoCar">
    <w:name w:val="Encabezado Car"/>
    <w:link w:val="Encabezado"/>
    <w:rsid w:val="00D524CE"/>
    <w:rPr>
      <w:lang w:val="es-ES" w:eastAsia="es-ES"/>
    </w:rPr>
  </w:style>
  <w:style w:type="paragraph" w:customStyle="1" w:styleId="Default">
    <w:name w:val="Default"/>
    <w:rsid w:val="00114969"/>
    <w:pPr>
      <w:autoSpaceDE w:val="0"/>
      <w:autoSpaceDN w:val="0"/>
      <w:adjustRightInd w:val="0"/>
    </w:pPr>
    <w:rPr>
      <w:rFonts w:ascii="Arial" w:hAnsi="Arial" w:cs="Arial"/>
      <w:color w:val="000000"/>
      <w:sz w:val="24"/>
      <w:szCs w:val="24"/>
      <w:lang w:val="en-US" w:eastAsia="en-US"/>
    </w:rPr>
  </w:style>
  <w:style w:type="paragraph" w:customStyle="1" w:styleId="Standard">
    <w:name w:val="Standard"/>
    <w:rsid w:val="00571373"/>
    <w:pPr>
      <w:suppressAutoHyphens/>
      <w:autoSpaceDN w:val="0"/>
    </w:pPr>
    <w:rPr>
      <w:rFonts w:ascii="Verdana" w:hAnsi="Verdana" w:cs="Verdana"/>
      <w:kern w:val="3"/>
      <w:sz w:val="22"/>
      <w:szCs w:val="22"/>
      <w:lang w:val="es-ES"/>
    </w:rPr>
  </w:style>
  <w:style w:type="paragraph" w:styleId="TtuloTDC">
    <w:name w:val="TOC Heading"/>
    <w:basedOn w:val="Ttulo1"/>
    <w:next w:val="Normal"/>
    <w:uiPriority w:val="39"/>
    <w:unhideWhenUsed/>
    <w:qFormat/>
    <w:rsid w:val="00B219E7"/>
    <w:pPr>
      <w:keepLines/>
      <w:numPr>
        <w:numId w:val="0"/>
      </w:numPr>
      <w:spacing w:before="240" w:line="259" w:lineRule="auto"/>
      <w:jc w:val="left"/>
      <w:outlineLvl w:val="9"/>
    </w:pPr>
    <w:rPr>
      <w:rFonts w:ascii="Cambria" w:hAnsi="Cambria"/>
      <w:b w:val="0"/>
      <w:color w:val="365F91"/>
      <w:sz w:val="32"/>
      <w:szCs w:val="32"/>
      <w:lang w:val="es-CO" w:eastAsia="es-CO"/>
    </w:rPr>
  </w:style>
  <w:style w:type="paragraph" w:styleId="TDC1">
    <w:name w:val="toc 1"/>
    <w:basedOn w:val="Normal"/>
    <w:next w:val="Normal"/>
    <w:autoRedefine/>
    <w:uiPriority w:val="39"/>
    <w:unhideWhenUsed/>
    <w:rsid w:val="00B219E7"/>
    <w:pPr>
      <w:spacing w:after="100" w:line="276" w:lineRule="auto"/>
    </w:pPr>
    <w:rPr>
      <w:rFonts w:ascii="Calibri" w:eastAsia="Calibri" w:hAnsi="Calibri"/>
      <w:sz w:val="22"/>
      <w:szCs w:val="22"/>
      <w:lang w:eastAsia="en-US"/>
    </w:rPr>
  </w:style>
  <w:style w:type="paragraph" w:styleId="TDC3">
    <w:name w:val="toc 3"/>
    <w:basedOn w:val="Normal"/>
    <w:next w:val="Normal"/>
    <w:autoRedefine/>
    <w:uiPriority w:val="39"/>
    <w:unhideWhenUsed/>
    <w:rsid w:val="00B219E7"/>
    <w:pPr>
      <w:tabs>
        <w:tab w:val="right" w:leader="dot" w:pos="8828"/>
      </w:tabs>
      <w:spacing w:after="100" w:line="276" w:lineRule="auto"/>
    </w:pPr>
    <w:rPr>
      <w:rFonts w:ascii="Calibri" w:eastAsia="Calibri" w:hAnsi="Calibri"/>
      <w:sz w:val="22"/>
      <w:szCs w:val="22"/>
      <w:lang w:eastAsia="en-US"/>
    </w:rPr>
  </w:style>
  <w:style w:type="character" w:styleId="Hipervnculo">
    <w:name w:val="Hyperlink"/>
    <w:uiPriority w:val="99"/>
    <w:unhideWhenUsed/>
    <w:rsid w:val="00B219E7"/>
    <w:rPr>
      <w:color w:val="0000FF"/>
      <w:u w:val="single"/>
    </w:rPr>
  </w:style>
  <w:style w:type="character" w:customStyle="1" w:styleId="PrrafodelistaCar">
    <w:name w:val="Párrafo de lista Car"/>
    <w:link w:val="Prrafodelista"/>
    <w:uiPriority w:val="34"/>
    <w:locked/>
    <w:rsid w:val="008462F4"/>
    <w:rPr>
      <w:rFonts w:ascii="Arial" w:eastAsia="Times" w:hAnsi="Arial"/>
      <w:lang w:val="en-GB" w:eastAsia="en-GB"/>
    </w:rPr>
  </w:style>
  <w:style w:type="paragraph" w:styleId="Prrafodelista">
    <w:name w:val="List Paragraph"/>
    <w:basedOn w:val="Normal"/>
    <w:link w:val="PrrafodelistaCar"/>
    <w:uiPriority w:val="34"/>
    <w:qFormat/>
    <w:rsid w:val="008462F4"/>
    <w:pPr>
      <w:widowControl w:val="0"/>
      <w:spacing w:before="40" w:after="40"/>
      <w:ind w:left="720"/>
      <w:contextualSpacing/>
      <w:jc w:val="both"/>
    </w:pPr>
    <w:rPr>
      <w:rFonts w:ascii="Arial" w:eastAsia="Times" w:hAnsi="Arial"/>
      <w:lang w:val="en-GB" w:eastAsia="en-GB"/>
    </w:rPr>
  </w:style>
  <w:style w:type="paragraph" w:styleId="Sinespaciado">
    <w:name w:val="No Spacing"/>
    <w:uiPriority w:val="1"/>
    <w:qFormat/>
    <w:rsid w:val="008462F4"/>
    <w:rPr>
      <w:rFonts w:ascii="Century Gothic" w:eastAsia="Meiryo" w:hAnsi="Century Gothic"/>
      <w:color w:val="404040"/>
      <w:szCs w:val="22"/>
      <w:lang w:val="en-US" w:eastAsia="en-US"/>
    </w:rPr>
  </w:style>
  <w:style w:type="character" w:styleId="Hipervnculovisitado">
    <w:name w:val="FollowedHyperlink"/>
    <w:basedOn w:val="Fuentedeprrafopredeter"/>
    <w:rsid w:val="00FA4C25"/>
    <w:rPr>
      <w:color w:val="954F72" w:themeColor="followedHyperlink"/>
      <w:u w:val="single"/>
    </w:rPr>
  </w:style>
  <w:style w:type="character" w:styleId="Textoennegrita">
    <w:name w:val="Strong"/>
    <w:basedOn w:val="Fuentedeprrafopredeter"/>
    <w:uiPriority w:val="22"/>
    <w:qFormat/>
    <w:rsid w:val="005F6CEE"/>
    <w:rPr>
      <w:b/>
      <w:bCs/>
    </w:rPr>
  </w:style>
  <w:style w:type="paragraph" w:styleId="TDC2">
    <w:name w:val="toc 2"/>
    <w:basedOn w:val="Normal"/>
    <w:next w:val="Normal"/>
    <w:autoRedefine/>
    <w:uiPriority w:val="39"/>
    <w:rsid w:val="008C44A7"/>
    <w:pPr>
      <w:tabs>
        <w:tab w:val="left" w:pos="426"/>
        <w:tab w:val="right" w:leader="dot" w:pos="9344"/>
      </w:tabs>
      <w:spacing w:after="100"/>
      <w:ind w:left="200"/>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835C44"/>
    <w:rPr>
      <w:color w:val="605E5C"/>
      <w:shd w:val="clear" w:color="auto" w:fill="E1DFDD"/>
    </w:rPr>
  </w:style>
  <w:style w:type="paragraph" w:styleId="Revisin">
    <w:name w:val="Revision"/>
    <w:hidden/>
    <w:uiPriority w:val="99"/>
    <w:semiHidden/>
    <w:rsid w:val="000A2EFB"/>
    <w:rPr>
      <w:lang w:eastAsia="es-ES"/>
    </w:rPr>
  </w:style>
  <w:style w:type="character" w:styleId="Refdecomentario">
    <w:name w:val="annotation reference"/>
    <w:basedOn w:val="Fuentedeprrafopredeter"/>
    <w:uiPriority w:val="99"/>
    <w:semiHidden/>
    <w:unhideWhenUsed/>
    <w:rsid w:val="00D90B7F"/>
    <w:rPr>
      <w:sz w:val="16"/>
      <w:szCs w:val="16"/>
    </w:rPr>
  </w:style>
  <w:style w:type="paragraph" w:styleId="Textocomentario">
    <w:name w:val="annotation text"/>
    <w:basedOn w:val="Normal"/>
    <w:link w:val="TextocomentarioCar"/>
    <w:uiPriority w:val="99"/>
    <w:unhideWhenUsed/>
    <w:rsid w:val="00D90B7F"/>
  </w:style>
  <w:style w:type="character" w:customStyle="1" w:styleId="TextocomentarioCar">
    <w:name w:val="Texto comentario Car"/>
    <w:basedOn w:val="Fuentedeprrafopredeter"/>
    <w:link w:val="Textocomentario"/>
    <w:uiPriority w:val="99"/>
    <w:rsid w:val="00D90B7F"/>
    <w:rPr>
      <w:lang w:eastAsia="es-ES"/>
    </w:rPr>
  </w:style>
  <w:style w:type="paragraph" w:styleId="Asuntodelcomentario">
    <w:name w:val="annotation subject"/>
    <w:basedOn w:val="Textocomentario"/>
    <w:next w:val="Textocomentario"/>
    <w:link w:val="AsuntodelcomentarioCar"/>
    <w:uiPriority w:val="99"/>
    <w:semiHidden/>
    <w:unhideWhenUsed/>
    <w:rsid w:val="00D90B7F"/>
    <w:rPr>
      <w:b/>
      <w:bCs/>
    </w:rPr>
  </w:style>
  <w:style w:type="character" w:customStyle="1" w:styleId="AsuntodelcomentarioCar">
    <w:name w:val="Asunto del comentario Car"/>
    <w:basedOn w:val="TextocomentarioCar"/>
    <w:link w:val="Asuntodelcomentario"/>
    <w:uiPriority w:val="99"/>
    <w:semiHidden/>
    <w:rsid w:val="00D90B7F"/>
    <w:rPr>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minciencias.gov.co/atencion-al-ciudadano/canales-atencion-al-ciudadan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ocuraduria.gov.co/Pages/ita.aspx"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TrMhPHlVIYhEJqdcydXiQF3rnQ==">CgMxLjAyCGguZ2pkZ3hzMgloLjMwajB6bGwyCWguMWZvYjl0ZTIJaC4zem55c2g3MgloLjJldDkycDAyCGgudHlqY3d0OAByITE4NG9LT3VrRERBemVFNjdRbV9pVEl5UU1KbFNZcVhyTQ==</go:docsCustomData>
</go:gDocsCustomXmlDataStorage>
</file>

<file path=customXml/itemProps1.xml><?xml version="1.0" encoding="utf-8"?>
<ds:datastoreItem xmlns:ds="http://schemas.openxmlformats.org/officeDocument/2006/customXml" ds:itemID="{603FA5FA-9421-4CFF-B204-23B8B26B0B9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17</Pages>
  <Words>5476</Words>
  <Characters>30118</Characters>
  <Application>Microsoft Office Word</Application>
  <DocSecurity>0</DocSecurity>
  <Lines>250</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aczorro</dc:creator>
  <cp:lastModifiedBy>Lucie Andrea Gutierrez</cp:lastModifiedBy>
  <cp:revision>7</cp:revision>
  <dcterms:created xsi:type="dcterms:W3CDTF">2024-06-14T16:11:00Z</dcterms:created>
  <dcterms:modified xsi:type="dcterms:W3CDTF">2024-06-18T14:00:00Z</dcterms:modified>
</cp:coreProperties>
</file>