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A31BEC" w:rsidRDefault="00D7455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6A43D3E" wp14:editId="55CE4305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44525" cy="644525"/>
                <wp:effectExtent l="0" t="0" r="0" b="0"/>
                <wp:wrapNone/>
                <wp:docPr id="1607656861" name="Rectangle 1607656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28500" y="346250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3E6A97" w14:textId="77777777" w:rsidR="00A31BEC" w:rsidRDefault="00A31BE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07656861" o:spid="_x0000_s1026" style="position:absolute;margin-left:0;margin-top:0;width:50.75pt;height:50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K0rgEAAFsDAAAOAAAAZHJzL2Uyb0RvYy54bWysU9uO0zAQfUfiHyy/U6fZbbVETVeIVRHS&#10;CiotfIDr2I2l+MKM26R/z9gt2wJviBdnbjpz5sxk9Ti5gR01oA2+5fNZxZn2KnTW71v+/dvm3QNn&#10;mKTv5BC8bvlJI39cv32zGmOj69CHodPACMRjM8aW9ynFRghUvXYSZyFqT0kTwMlELuxFB3IkdDeI&#10;uqqWYgzQRQhKI1L06Zzk64JvjFbpqzGoExtaTtxSeaG8u/yK9Uo2e5Cxt+pCQ/4DCyetp6avUE8y&#10;SXYA+xeUswoCBpNmKjgRjLFKlxlomnn1xzQvvYy6zELiYHyVCf8frPpyfIlbIBnGiA2SmaeYDLj8&#10;JX5savmiqh8WFcl3avnd/bLOdhFOT4kpKljeUYjyigouNuXFFSgCpk86OJaNlgPtpcglj8+YzqW/&#10;SnJfHzZ2GEqLwf8WIMwcEVe22UrTbqLqbO5Cd9oCw6g2lno9S0xbCbTTOWcj7bnl+OMgQXM2fPYk&#10;5Pv5fb2gw7h14NbZ3TrSqz7Q+agEnJ2dj6mc05nlh0MKxpaJrmQudGmDRZPLteUTufVL1fWfWP8E&#10;AAD//wMAUEsDBBQABgAIAAAAIQAsVCSr2AAAAAUBAAAPAAAAZHJzL2Rvd25yZXYueG1sTI/BTsMw&#10;EETvSPyDtUjcqNOIVjSNU1EEh3KiaT9gE2/jiHidxm4b/h4XIcFlNatZzbzNV6PtxJkG3zpWMJ0k&#10;IIhrp1tuFOx3bw9PIHxA1tg5JgVf5GFV3N7kmGl34S2dy9CIGMI+QwUmhD6T0teGLPqJ64mjd3CD&#10;xRDXoZF6wEsMt51Mk2QuLbYcGwz29GKo/ixPVsHHo6P0NfXrsrELM1a7980R50rd343PSxCBxvB3&#10;DFf8iA5FZKrcibUXnYL4SPiZVy+ZzkBUv0IWufxPX3wDAAD//wMAUEsBAi0AFAAGAAgAAAAhALaD&#10;OJL+AAAA4QEAABMAAAAAAAAAAAAAAAAAAAAAAFtDb250ZW50X1R5cGVzXS54bWxQSwECLQAUAAYA&#10;CAAAACEAOP0h/9YAAACUAQAACwAAAAAAAAAAAAAAAAAvAQAAX3JlbHMvLnJlbHNQSwECLQAUAAYA&#10;CAAAACEAz+sitK4BAABbAwAADgAAAAAAAAAAAAAAAAAuAgAAZHJzL2Uyb0RvYy54bWxQSwECLQAU&#10;AAYACAAAACEALFQkq9gAAAAFAQAADwAAAAAAAAAAAAAAAAAIBAAAZHJzL2Rvd25yZXYueG1sUEsF&#10;BgAAAAAEAAQA8wAAAA0FAAAAAA==&#10;" filled="f" stroked="f">
                <v:textbox inset="2.53958mm,2.53958mm,2.53958mm,2.53958mm">
                  <w:txbxContent>
                    <w:p w14:paraId="343E6A97" w14:textId="77777777" w:rsidR="00A31BEC" w:rsidRDefault="00A31BE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00000002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00000003" w14:textId="77777777" w:rsidR="00A31BEC" w:rsidRDefault="00D74556">
      <w:pPr>
        <w:ind w:left="0" w:hanging="2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EL MINISTERIO DE CIENCIA, TECNOLOGÍA E INNOVACIÓN </w:t>
      </w:r>
    </w:p>
    <w:p w14:paraId="00000004" w14:textId="77777777" w:rsidR="00A31BEC" w:rsidRDefault="00A31BEC">
      <w:pPr>
        <w:ind w:left="0" w:hanging="2"/>
        <w:jc w:val="center"/>
        <w:rPr>
          <w:rFonts w:ascii="Arial Narrow" w:eastAsia="Arial Narrow" w:hAnsi="Arial Narrow" w:cs="Arial Narrow"/>
          <w:sz w:val="22"/>
          <w:szCs w:val="22"/>
        </w:rPr>
      </w:pPr>
    </w:p>
    <w:p w14:paraId="00000005" w14:textId="77777777" w:rsidR="00A31BEC" w:rsidRDefault="00A31BEC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FFFFFF"/>
          <w:sz w:val="22"/>
          <w:szCs w:val="22"/>
        </w:rPr>
      </w:pPr>
      <w:bookmarkStart w:id="0" w:name="_heading=h.gjdgxs" w:colFirst="0" w:colLast="0"/>
      <w:bookmarkEnd w:id="0"/>
    </w:p>
    <w:p w14:paraId="00000006" w14:textId="5A860763" w:rsidR="00A31BEC" w:rsidRDefault="00D74556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FFFFFF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FFFFFF"/>
          <w:sz w:val="22"/>
          <w:szCs w:val="22"/>
        </w:rPr>
        <w:t>CONVOCATORIA</w:t>
      </w:r>
      <w:r>
        <w:rPr>
          <w:rFonts w:ascii="Arial Narrow" w:eastAsia="Arial Narrow" w:hAnsi="Arial Narrow" w:cs="Arial Narrow"/>
          <w:b/>
          <w:color w:val="FFFFFF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color w:val="FFFFFF"/>
          <w:sz w:val="22"/>
          <w:szCs w:val="22"/>
        </w:rPr>
        <w:t>COLOMBIA INTELIGENTE: DESARROLLO E IMPLEMENTACIÓN DE SOLUCIONES MEDIANTE INTELIGENCIA ARTIFICIAL Y CIENCIAS DEL ESPACIO PARA LOS TERRITORIOS</w:t>
      </w:r>
    </w:p>
    <w:p w14:paraId="00000007" w14:textId="77777777" w:rsidR="00A31BEC" w:rsidRDefault="00A31BEC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2D6336"/>
        <w:spacing w:before="240" w:after="60"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FFFFFF"/>
          <w:sz w:val="22"/>
          <w:szCs w:val="22"/>
        </w:rPr>
      </w:pPr>
    </w:p>
    <w:p w14:paraId="00000008" w14:textId="77777777" w:rsidR="00A31BEC" w:rsidRDefault="00D74556">
      <w:pPr>
        <w:ind w:left="0" w:hanging="2"/>
        <w:jc w:val="center"/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 xml:space="preserve"> </w:t>
      </w:r>
    </w:p>
    <w:p w14:paraId="00000009" w14:textId="77777777" w:rsidR="00A31BEC" w:rsidRDefault="00D74556">
      <w:pPr>
        <w:ind w:left="0" w:hanging="2"/>
        <w:jc w:val="center"/>
        <w:rPr>
          <w:rFonts w:ascii="Arial Narrow" w:eastAsia="Arial Narrow" w:hAnsi="Arial Narrow" w:cs="Arial Narrow"/>
          <w:i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 xml:space="preserve">ANEXO </w:t>
      </w:r>
      <w:r>
        <w:rPr>
          <w:rFonts w:ascii="Arial Narrow" w:eastAsia="Arial Narrow" w:hAnsi="Arial Narrow" w:cs="Arial Narrow"/>
          <w:b/>
          <w:i/>
          <w:sz w:val="22"/>
          <w:szCs w:val="22"/>
        </w:rPr>
        <w:t>3</w:t>
      </w: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 xml:space="preserve">. HOJA DE VIDA </w:t>
      </w:r>
      <w:sdt>
        <w:sdtPr>
          <w:tag w:val="goog_rdk_0"/>
          <w:id w:val="-1182896289"/>
        </w:sdtPr>
        <w:sdtEndPr/>
        <w:sdtContent/>
      </w:sdt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 xml:space="preserve">INVESTIGADOR </w:t>
      </w:r>
      <w:r>
        <w:rPr>
          <w:rFonts w:ascii="Arial Narrow" w:eastAsia="Arial Narrow" w:hAnsi="Arial Narrow" w:cs="Arial Narrow"/>
          <w:b/>
          <w:i/>
          <w:color w:val="000000"/>
          <w:sz w:val="22"/>
          <w:szCs w:val="22"/>
        </w:rPr>
        <w:t>PRINCIPAL O DIRECTOR DEL PROYECTO</w:t>
      </w:r>
    </w:p>
    <w:p w14:paraId="0000000A" w14:textId="77777777" w:rsidR="00A31BEC" w:rsidRDefault="00A31BEC">
      <w:pPr>
        <w:ind w:left="0" w:hanging="2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0B" w14:textId="77777777" w:rsidR="00A31BEC" w:rsidRDefault="00D74556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color w:val="FF0000"/>
          <w:sz w:val="22"/>
          <w:szCs w:val="22"/>
        </w:rPr>
        <w:t>La persona que ejerza el rol de gerente o director de proyecto deberá diligenciar y firmar el presente anexo</w:t>
      </w:r>
    </w:p>
    <w:p w14:paraId="0000000C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tbl>
      <w:tblPr>
        <w:tblStyle w:val="a0"/>
        <w:tblW w:w="101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70"/>
        <w:gridCol w:w="3371"/>
        <w:gridCol w:w="3371"/>
      </w:tblGrid>
      <w:tr w:rsidR="00A31BEC" w14:paraId="63936917" w14:textId="77777777">
        <w:tc>
          <w:tcPr>
            <w:tcW w:w="10112" w:type="dxa"/>
            <w:gridSpan w:val="3"/>
          </w:tcPr>
          <w:p w14:paraId="0000000D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DATOS PERSONALES</w:t>
            </w:r>
          </w:p>
        </w:tc>
      </w:tr>
      <w:tr w:rsidR="00A31BEC" w14:paraId="29338EDE" w14:textId="77777777">
        <w:tc>
          <w:tcPr>
            <w:tcW w:w="3370" w:type="dxa"/>
          </w:tcPr>
          <w:p w14:paraId="00000010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Primer apellido: </w:t>
            </w:r>
          </w:p>
          <w:p w14:paraId="00000011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12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Segundo Apellido:</w:t>
            </w:r>
          </w:p>
        </w:tc>
        <w:tc>
          <w:tcPr>
            <w:tcW w:w="3371" w:type="dxa"/>
          </w:tcPr>
          <w:p w14:paraId="00000013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Nombres: </w:t>
            </w:r>
          </w:p>
        </w:tc>
      </w:tr>
      <w:tr w:rsidR="00A31BEC" w14:paraId="6947F73E" w14:textId="77777777">
        <w:tc>
          <w:tcPr>
            <w:tcW w:w="3370" w:type="dxa"/>
          </w:tcPr>
          <w:p w14:paraId="00000014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Tipo de documento de Identidad: </w:t>
            </w:r>
          </w:p>
          <w:p w14:paraId="00000015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CC/CE/PAS </w:t>
            </w: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</w:t>
            </w: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escoja solo una opción)</w:t>
            </w:r>
          </w:p>
        </w:tc>
        <w:tc>
          <w:tcPr>
            <w:tcW w:w="3371" w:type="dxa"/>
          </w:tcPr>
          <w:p w14:paraId="00000016" w14:textId="65E115C8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sdt>
              <w:sdtPr>
                <w:tag w:val="goog_rdk_2"/>
                <w:id w:val="1945655815"/>
              </w:sdtPr>
              <w:sdtEndPr/>
              <w:sdtContent>
                <w:r w:rsidRPr="00F77A99">
                  <w:rPr>
                    <w:rFonts w:ascii="Arial Narrow" w:eastAsia="Arial Narrow" w:hAnsi="Arial Narrow" w:cs="Arial Narrow"/>
                    <w:sz w:val="22"/>
                    <w:szCs w:val="22"/>
                  </w:rPr>
                  <w:t>Número</w:t>
                </w:r>
              </w:sdtContent>
            </w:sdt>
            <w:r w:rsidR="00F77A99" w:rsidRPr="00F77A99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</w:t>
            </w:r>
            <w:r w:rsidRPr="00F77A99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de documento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de identidad: </w:t>
            </w:r>
          </w:p>
        </w:tc>
        <w:tc>
          <w:tcPr>
            <w:tcW w:w="3371" w:type="dxa"/>
          </w:tcPr>
          <w:p w14:paraId="00000017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Sexo: </w:t>
            </w:r>
          </w:p>
          <w:p w14:paraId="00000018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Femenino o Masculino </w:t>
            </w:r>
          </w:p>
        </w:tc>
      </w:tr>
      <w:tr w:rsidR="00A31BEC" w14:paraId="08E4F34C" w14:textId="77777777">
        <w:tc>
          <w:tcPr>
            <w:tcW w:w="3370" w:type="dxa"/>
          </w:tcPr>
          <w:p w14:paraId="00000019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Nacionalidad:</w:t>
            </w:r>
          </w:p>
          <w:p w14:paraId="0000001A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1B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Fecha de nacimiento: </w:t>
            </w:r>
          </w:p>
        </w:tc>
        <w:tc>
          <w:tcPr>
            <w:tcW w:w="3371" w:type="dxa"/>
          </w:tcPr>
          <w:p w14:paraId="0000001C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Lugar de nacimiento: </w:t>
            </w:r>
          </w:p>
        </w:tc>
      </w:tr>
      <w:tr w:rsidR="00A31BEC" w14:paraId="5256620E" w14:textId="77777777">
        <w:tc>
          <w:tcPr>
            <w:tcW w:w="3370" w:type="dxa"/>
          </w:tcPr>
          <w:p w14:paraId="0000001D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Dirección: </w:t>
            </w:r>
          </w:p>
          <w:p w14:paraId="0000001E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1F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Teléfono fijo: </w:t>
            </w:r>
          </w:p>
        </w:tc>
        <w:tc>
          <w:tcPr>
            <w:tcW w:w="3371" w:type="dxa"/>
          </w:tcPr>
          <w:p w14:paraId="00000020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Teléfono celular:  </w:t>
            </w:r>
          </w:p>
        </w:tc>
      </w:tr>
      <w:tr w:rsidR="00A31BEC" w14:paraId="56FC9CCF" w14:textId="77777777">
        <w:tc>
          <w:tcPr>
            <w:tcW w:w="3370" w:type="dxa"/>
          </w:tcPr>
          <w:p w14:paraId="00000021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Correo electrónico: </w:t>
            </w:r>
          </w:p>
          <w:p w14:paraId="00000022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23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Ciudad de residencia: </w:t>
            </w:r>
          </w:p>
          <w:p w14:paraId="00000024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25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Departamento de residencia: </w:t>
            </w:r>
          </w:p>
        </w:tc>
      </w:tr>
      <w:tr w:rsidR="00A31BEC" w14:paraId="3418965A" w14:textId="77777777">
        <w:tc>
          <w:tcPr>
            <w:tcW w:w="10112" w:type="dxa"/>
            <w:gridSpan w:val="3"/>
          </w:tcPr>
          <w:p w14:paraId="00000026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>FORMACIÓN ACADÉMICA</w:t>
            </w:r>
          </w:p>
        </w:tc>
      </w:tr>
      <w:tr w:rsidR="00A31BEC" w14:paraId="2E4CDCC7" w14:textId="77777777">
        <w:tc>
          <w:tcPr>
            <w:tcW w:w="3370" w:type="dxa"/>
          </w:tcPr>
          <w:p w14:paraId="00000029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Secundaria </w:t>
            </w:r>
          </w:p>
        </w:tc>
        <w:tc>
          <w:tcPr>
            <w:tcW w:w="3371" w:type="dxa"/>
          </w:tcPr>
          <w:p w14:paraId="0000002A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Nombre de especialidad (si aplica) </w:t>
            </w:r>
          </w:p>
        </w:tc>
        <w:tc>
          <w:tcPr>
            <w:tcW w:w="3371" w:type="dxa"/>
          </w:tcPr>
          <w:p w14:paraId="0000002B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Fecha de grado </w:t>
            </w:r>
          </w:p>
          <w:p w14:paraId="0000002C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  <w:t xml:space="preserve">día/mes/año </w:t>
            </w:r>
          </w:p>
          <w:p w14:paraId="0000002D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A31BEC" w14:paraId="55BE8F37" w14:textId="77777777">
        <w:tc>
          <w:tcPr>
            <w:tcW w:w="3370" w:type="dxa"/>
          </w:tcPr>
          <w:p w14:paraId="0000002E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Técnica/Tecnología/ Universitario / Curso /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Certificación</w:t>
            </w:r>
          </w:p>
          <w:p w14:paraId="0000002F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(escoja solo una opción)</w:t>
            </w:r>
          </w:p>
        </w:tc>
        <w:tc>
          <w:tcPr>
            <w:tcW w:w="3371" w:type="dxa"/>
          </w:tcPr>
          <w:p w14:paraId="00000030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Nombre de pregrado (si aplica)</w:t>
            </w:r>
          </w:p>
        </w:tc>
        <w:tc>
          <w:tcPr>
            <w:tcW w:w="3371" w:type="dxa"/>
          </w:tcPr>
          <w:p w14:paraId="00000031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Fecha de grado</w:t>
            </w:r>
          </w:p>
          <w:p w14:paraId="00000032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  <w:t xml:space="preserve">día/mes/año </w:t>
            </w:r>
          </w:p>
          <w:p w14:paraId="00000033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A31BEC" w14:paraId="0A89116B" w14:textId="77777777">
        <w:tc>
          <w:tcPr>
            <w:tcW w:w="3370" w:type="dxa"/>
          </w:tcPr>
          <w:p w14:paraId="00000034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Especialización/ Maestría/ Doctorado</w:t>
            </w:r>
          </w:p>
          <w:p w14:paraId="00000035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(escoja solo una opción)</w:t>
            </w:r>
          </w:p>
        </w:tc>
        <w:tc>
          <w:tcPr>
            <w:tcW w:w="3371" w:type="dxa"/>
          </w:tcPr>
          <w:p w14:paraId="00000036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Nombre de especialidad (si aplica) </w:t>
            </w:r>
          </w:p>
        </w:tc>
        <w:tc>
          <w:tcPr>
            <w:tcW w:w="3371" w:type="dxa"/>
          </w:tcPr>
          <w:p w14:paraId="00000037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Fecha de grado </w:t>
            </w:r>
          </w:p>
          <w:p w14:paraId="00000038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  <w:t xml:space="preserve">día/mes/año </w:t>
            </w:r>
          </w:p>
          <w:p w14:paraId="00000039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A31BEC" w14:paraId="476DE095" w14:textId="77777777">
        <w:tc>
          <w:tcPr>
            <w:tcW w:w="10112" w:type="dxa"/>
            <w:gridSpan w:val="3"/>
          </w:tcPr>
          <w:p w14:paraId="0000003A" w14:textId="77777777" w:rsidR="00A31BEC" w:rsidRDefault="00D74556">
            <w:pPr>
              <w:tabs>
                <w:tab w:val="left" w:pos="3399"/>
              </w:tabs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EXPERIENCIA LABORAL </w:t>
            </w:r>
          </w:p>
        </w:tc>
      </w:tr>
      <w:tr w:rsidR="00A31BEC" w14:paraId="5D4D7C22" w14:textId="77777777">
        <w:tc>
          <w:tcPr>
            <w:tcW w:w="10112" w:type="dxa"/>
            <w:gridSpan w:val="3"/>
          </w:tcPr>
          <w:p w14:paraId="0000003D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Experiencia 1: </w:t>
            </w: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(Describa su experiencia laboral</w:t>
            </w:r>
          </w:p>
          <w:p w14:paraId="0000003E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3F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40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41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42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43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44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45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46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47" w14:textId="77777777" w:rsidR="00A31BEC" w:rsidRDefault="00A31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48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</w:tc>
      </w:tr>
      <w:tr w:rsidR="00A31BEC" w14:paraId="00A0138D" w14:textId="77777777">
        <w:tc>
          <w:tcPr>
            <w:tcW w:w="3370" w:type="dxa"/>
          </w:tcPr>
          <w:p w14:paraId="0000004B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lastRenderedPageBreak/>
              <w:t>Empresa o entidad:</w:t>
            </w:r>
          </w:p>
          <w:p w14:paraId="0000004C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4D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Pública o privada:</w:t>
            </w:r>
          </w:p>
        </w:tc>
        <w:tc>
          <w:tcPr>
            <w:tcW w:w="3371" w:type="dxa"/>
          </w:tcPr>
          <w:p w14:paraId="0000004E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País:</w:t>
            </w:r>
          </w:p>
        </w:tc>
      </w:tr>
      <w:tr w:rsidR="00A31BEC" w14:paraId="181AAA9E" w14:textId="77777777">
        <w:tc>
          <w:tcPr>
            <w:tcW w:w="3370" w:type="dxa"/>
          </w:tcPr>
          <w:p w14:paraId="0000004F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Departamento: </w:t>
            </w:r>
          </w:p>
          <w:p w14:paraId="00000050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51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Municipio: </w:t>
            </w:r>
          </w:p>
        </w:tc>
        <w:tc>
          <w:tcPr>
            <w:tcW w:w="3371" w:type="dxa"/>
          </w:tcPr>
          <w:p w14:paraId="00000052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Correo electrónico de la empresa o entidad:</w:t>
            </w:r>
          </w:p>
          <w:p w14:paraId="00000053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A31BEC" w14:paraId="52103130" w14:textId="77777777">
        <w:tc>
          <w:tcPr>
            <w:tcW w:w="3370" w:type="dxa"/>
          </w:tcPr>
          <w:p w14:paraId="00000054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Cargo: </w:t>
            </w:r>
          </w:p>
          <w:p w14:paraId="00000055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56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Fecha de Ingreso: </w:t>
            </w:r>
          </w:p>
          <w:p w14:paraId="00000057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  <w:t xml:space="preserve">día/mes/año </w:t>
            </w:r>
          </w:p>
        </w:tc>
        <w:tc>
          <w:tcPr>
            <w:tcW w:w="3371" w:type="dxa"/>
          </w:tcPr>
          <w:p w14:paraId="00000058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Fecha de retiro: </w:t>
            </w:r>
          </w:p>
          <w:p w14:paraId="00000059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  <w:t xml:space="preserve">día/mes/año </w:t>
            </w:r>
          </w:p>
        </w:tc>
      </w:tr>
      <w:tr w:rsidR="00A31BEC" w14:paraId="523BCFD9" w14:textId="77777777">
        <w:tc>
          <w:tcPr>
            <w:tcW w:w="10112" w:type="dxa"/>
            <w:gridSpan w:val="3"/>
          </w:tcPr>
          <w:p w14:paraId="0000005A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Experiencia 2: </w:t>
            </w: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(Describa su experiencia laboral</w:t>
            </w:r>
          </w:p>
          <w:p w14:paraId="0000005B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5C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5D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5E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5F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60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61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62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63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64" w14:textId="77777777" w:rsidR="00A31BEC" w:rsidRDefault="00A31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65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</w:tc>
      </w:tr>
      <w:tr w:rsidR="00A31BEC" w14:paraId="5BA18C0D" w14:textId="77777777">
        <w:tc>
          <w:tcPr>
            <w:tcW w:w="3370" w:type="dxa"/>
          </w:tcPr>
          <w:p w14:paraId="00000068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Empresa o entidad:</w:t>
            </w:r>
          </w:p>
          <w:p w14:paraId="00000069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6A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Pública o privada:</w:t>
            </w:r>
          </w:p>
        </w:tc>
        <w:tc>
          <w:tcPr>
            <w:tcW w:w="3371" w:type="dxa"/>
          </w:tcPr>
          <w:p w14:paraId="0000006B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País:</w:t>
            </w:r>
          </w:p>
        </w:tc>
      </w:tr>
      <w:tr w:rsidR="00A31BEC" w14:paraId="5F86AEDB" w14:textId="77777777">
        <w:tc>
          <w:tcPr>
            <w:tcW w:w="3370" w:type="dxa"/>
          </w:tcPr>
          <w:p w14:paraId="0000006C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Departamento: </w:t>
            </w:r>
          </w:p>
          <w:p w14:paraId="0000006D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6E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Municipio: </w:t>
            </w:r>
          </w:p>
        </w:tc>
        <w:tc>
          <w:tcPr>
            <w:tcW w:w="3371" w:type="dxa"/>
          </w:tcPr>
          <w:p w14:paraId="0000006F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Correo electrónico de la empresa o entidad:</w:t>
            </w:r>
          </w:p>
          <w:p w14:paraId="00000070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A31BEC" w14:paraId="4CEEE31F" w14:textId="77777777">
        <w:tc>
          <w:tcPr>
            <w:tcW w:w="3370" w:type="dxa"/>
          </w:tcPr>
          <w:p w14:paraId="00000071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Cargo: </w:t>
            </w:r>
          </w:p>
          <w:p w14:paraId="00000072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73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Fecha de Ingreso: </w:t>
            </w:r>
          </w:p>
          <w:p w14:paraId="00000074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  <w:t xml:space="preserve">día/mes/año </w:t>
            </w:r>
          </w:p>
        </w:tc>
        <w:tc>
          <w:tcPr>
            <w:tcW w:w="3371" w:type="dxa"/>
          </w:tcPr>
          <w:p w14:paraId="00000075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Fecha de retiro: </w:t>
            </w:r>
          </w:p>
          <w:p w14:paraId="00000076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  <w:t xml:space="preserve">día/mes/año </w:t>
            </w:r>
          </w:p>
        </w:tc>
      </w:tr>
      <w:tr w:rsidR="00A31BEC" w14:paraId="038BF4C2" w14:textId="77777777">
        <w:tc>
          <w:tcPr>
            <w:tcW w:w="10112" w:type="dxa"/>
            <w:gridSpan w:val="3"/>
          </w:tcPr>
          <w:p w14:paraId="00000077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Experiencia 3: </w:t>
            </w: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(Describa su experiencia laboral</w:t>
            </w:r>
          </w:p>
          <w:p w14:paraId="00000078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79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7A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7B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7C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7D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7E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7F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80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  <w:p w14:paraId="00000081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  <w:p w14:paraId="00000082" w14:textId="77777777" w:rsidR="00A31BEC" w:rsidRDefault="00D74556">
            <w:pPr>
              <w:numPr>
                <w:ilvl w:val="0"/>
                <w:numId w:val="2"/>
              </w:num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  <w:sz w:val="22"/>
                <w:szCs w:val="22"/>
              </w:rPr>
              <w:t>XXXXXXXXXXXXXXXXXXXXXXXXXXXXXXXXXXXXXXXXXXXXXXXXXXXXXX</w:t>
            </w:r>
          </w:p>
        </w:tc>
      </w:tr>
      <w:tr w:rsidR="00A31BEC" w14:paraId="2B395772" w14:textId="77777777">
        <w:tc>
          <w:tcPr>
            <w:tcW w:w="3370" w:type="dxa"/>
          </w:tcPr>
          <w:p w14:paraId="00000085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lastRenderedPageBreak/>
              <w:t>Empresa o entidad:</w:t>
            </w:r>
          </w:p>
          <w:p w14:paraId="00000086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87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Empresa o entidad:</w:t>
            </w:r>
          </w:p>
          <w:p w14:paraId="00000088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89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>Empresa o entidad:</w:t>
            </w:r>
          </w:p>
          <w:p w14:paraId="0000008A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A31BEC" w14:paraId="51DC8741" w14:textId="77777777">
        <w:tc>
          <w:tcPr>
            <w:tcW w:w="3370" w:type="dxa"/>
          </w:tcPr>
          <w:p w14:paraId="0000008B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Departamento: </w:t>
            </w:r>
          </w:p>
          <w:p w14:paraId="0000008C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8D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Departamento: </w:t>
            </w:r>
          </w:p>
          <w:p w14:paraId="0000008E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8F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Departamento: </w:t>
            </w:r>
          </w:p>
          <w:p w14:paraId="00000090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</w:tr>
      <w:tr w:rsidR="00A31BEC" w14:paraId="143DB676" w14:textId="77777777">
        <w:tc>
          <w:tcPr>
            <w:tcW w:w="3370" w:type="dxa"/>
          </w:tcPr>
          <w:p w14:paraId="00000091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Cargo: </w:t>
            </w:r>
          </w:p>
          <w:p w14:paraId="00000092" w14:textId="77777777" w:rsidR="00A31BEC" w:rsidRDefault="00A31BEC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3371" w:type="dxa"/>
          </w:tcPr>
          <w:p w14:paraId="00000093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Fecha de Ingreso: </w:t>
            </w:r>
          </w:p>
          <w:p w14:paraId="00000094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  <w:t xml:space="preserve">día/mes/año </w:t>
            </w:r>
          </w:p>
        </w:tc>
        <w:tc>
          <w:tcPr>
            <w:tcW w:w="3371" w:type="dxa"/>
          </w:tcPr>
          <w:p w14:paraId="00000095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  <w:t xml:space="preserve">Fecha de retiro: </w:t>
            </w:r>
          </w:p>
          <w:p w14:paraId="00000096" w14:textId="77777777" w:rsidR="00A31BEC" w:rsidRDefault="00D74556">
            <w:pPr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92D050"/>
                <w:sz w:val="22"/>
                <w:szCs w:val="22"/>
              </w:rPr>
              <w:t xml:space="preserve">día/mes/año </w:t>
            </w:r>
          </w:p>
        </w:tc>
      </w:tr>
    </w:tbl>
    <w:p w14:paraId="00000097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98" w14:textId="77777777" w:rsidR="00A31BEC" w:rsidRDefault="00D74556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Notas: </w:t>
      </w:r>
    </w:p>
    <w:p w14:paraId="00000099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9A" w14:textId="77777777" w:rsidR="00A31BEC" w:rsidRDefault="00D74556">
      <w:pPr>
        <w:numPr>
          <w:ilvl w:val="0"/>
          <w:numId w:val="1"/>
        </w:num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Para el caso de formación académica podrá agregar los campos que desee, teniendo en cuenta que en esta sesión podrá agregar las certificaciones o cursos que haya realizado. </w:t>
      </w:r>
    </w:p>
    <w:p w14:paraId="0000009B" w14:textId="77777777" w:rsidR="00A31BEC" w:rsidRDefault="00D74556">
      <w:pPr>
        <w:numPr>
          <w:ilvl w:val="0"/>
          <w:numId w:val="1"/>
        </w:num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Para el caso de la experiencia laboral, deberá relacionar experiencia especifica en el desarrollo de proyectos en los cuales ha participado. </w:t>
      </w:r>
    </w:p>
    <w:p w14:paraId="0000009C" w14:textId="77777777" w:rsidR="00A31BEC" w:rsidRDefault="00D74556">
      <w:pPr>
        <w:numPr>
          <w:ilvl w:val="0"/>
          <w:numId w:val="1"/>
        </w:num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color w:val="FF0000"/>
          <w:sz w:val="22"/>
          <w:szCs w:val="22"/>
        </w:rPr>
        <w:t>Para ambos casos el proponente podrá agregar los campos de que desee.</w:t>
      </w:r>
    </w:p>
    <w:p w14:paraId="0000009D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9E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9F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A0" w14:textId="77777777" w:rsidR="00A31BEC" w:rsidRDefault="00D74556">
      <w:pPr>
        <w:ind w:left="0" w:hanging="2"/>
        <w:jc w:val="both"/>
        <w:rPr>
          <w:rFonts w:ascii="Arial Narrow" w:eastAsia="Arial Narrow" w:hAnsi="Arial Narrow" w:cs="Arial Narrow"/>
          <w:color w:val="92D050"/>
          <w:sz w:val="22"/>
          <w:szCs w:val="22"/>
        </w:rPr>
      </w:pPr>
      <w:r>
        <w:rPr>
          <w:rFonts w:ascii="Arial Narrow" w:eastAsia="Arial Narrow" w:hAnsi="Arial Narrow" w:cs="Arial Narrow"/>
          <w:color w:val="92D050"/>
          <w:sz w:val="22"/>
          <w:szCs w:val="22"/>
        </w:rPr>
        <w:t>___________________________________</w:t>
      </w:r>
    </w:p>
    <w:p w14:paraId="000000A1" w14:textId="77777777" w:rsidR="00A31BEC" w:rsidRDefault="00D74556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INVESTIGADOR PRINCIPAL O DIRECTOR DEL PROYECTO</w:t>
      </w:r>
    </w:p>
    <w:p w14:paraId="000000A2" w14:textId="77777777" w:rsidR="00A31BEC" w:rsidRDefault="00D74556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CEDULA:</w:t>
      </w:r>
    </w:p>
    <w:p w14:paraId="000000A3" w14:textId="77777777" w:rsidR="00A31BEC" w:rsidRDefault="00D74556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CORREO </w:t>
      </w:r>
      <w:sdt>
        <w:sdtPr>
          <w:tag w:val="goog_rdk_4"/>
          <w:id w:val="1025142345"/>
        </w:sdtPr>
        <w:sdtEndPr/>
        <w:sdtContent>
          <w:ins w:id="1" w:author="Mónica Patricia Ortega Londoño" w:date="2024-03-20T21:46:00Z"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t>ELECTRÓNICO</w:t>
            </w:r>
          </w:ins>
        </w:sdtContent>
      </w:sdt>
      <w:sdt>
        <w:sdtPr>
          <w:tag w:val="goog_rdk_5"/>
          <w:id w:val="1358924421"/>
        </w:sdtPr>
        <w:sdtEndPr/>
        <w:sdtContent>
          <w:del w:id="2" w:author="Mónica Patricia Ortega Londoño" w:date="2024-03-20T21:46:00Z">
            <w:r>
              <w:rPr>
                <w:rFonts w:ascii="Arial Narrow" w:eastAsia="Arial Narrow" w:hAnsi="Arial Narrow" w:cs="Arial Narrow"/>
                <w:color w:val="00CC00"/>
                <w:sz w:val="22"/>
                <w:szCs w:val="22"/>
              </w:rPr>
              <w:delText>ELECTRONICO</w:delText>
            </w:r>
          </w:del>
        </w:sdtContent>
      </w:sdt>
      <w:r>
        <w:rPr>
          <w:rFonts w:ascii="Arial Narrow" w:eastAsia="Arial Narrow" w:hAnsi="Arial Narrow" w:cs="Arial Narrow"/>
          <w:color w:val="00CC00"/>
          <w:sz w:val="22"/>
          <w:szCs w:val="22"/>
        </w:rPr>
        <w:t>:</w:t>
      </w:r>
    </w:p>
    <w:p w14:paraId="000000A4" w14:textId="77777777" w:rsidR="00A31BEC" w:rsidRDefault="00D74556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CELULAR: </w:t>
      </w:r>
    </w:p>
    <w:p w14:paraId="000000A5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A6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A7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A8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A9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AA" w14:textId="77777777" w:rsidR="00A31BEC" w:rsidRDefault="00A31BEC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sectPr w:rsidR="00A31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34" w:bottom="1134" w:left="1134" w:header="851" w:footer="57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98A37" w14:textId="77777777" w:rsidR="001C50F1" w:rsidRDefault="001C50F1">
      <w:pPr>
        <w:spacing w:line="240" w:lineRule="auto"/>
        <w:ind w:left="0" w:hanging="2"/>
      </w:pPr>
      <w:r>
        <w:separator/>
      </w:r>
    </w:p>
  </w:endnote>
  <w:endnote w:type="continuationSeparator" w:id="0">
    <w:p w14:paraId="706B6CCC" w14:textId="77777777" w:rsidR="001C50F1" w:rsidRDefault="001C50F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0" w14:textId="77777777" w:rsidR="00A31BEC" w:rsidRDefault="00A31BE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2" w14:textId="77777777" w:rsidR="00A31BEC" w:rsidRDefault="00D74556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08292A70" wp14:editId="2E4DC9B4">
              <wp:simplePos x="0" y="0"/>
              <wp:positionH relativeFrom="column">
                <wp:posOffset>1</wp:posOffset>
              </wp:positionH>
              <wp:positionV relativeFrom="paragraph">
                <wp:posOffset>45720</wp:posOffset>
              </wp:positionV>
              <wp:extent cx="5945505" cy="248285"/>
              <wp:effectExtent l="0" t="0" r="0" b="0"/>
              <wp:wrapSquare wrapText="bothSides" distT="45720" distB="45720" distL="114300" distR="114300"/>
              <wp:docPr id="1607656864" name="Rectangle 16076568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92298" y="3674908"/>
                        <a:ext cx="590740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3EDF12" w14:textId="77777777" w:rsidR="00A31BEC" w:rsidRDefault="00D74556">
                          <w:pPr>
                            <w:spacing w:line="240" w:lineRule="auto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 xml:space="preserve">Av. Calle 26 # 57- 41 / 83 Torre 8 Piso 2 – PBX: (57+1) 6258480, Ext 2081 – Línea gratuita nacional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018000914446 – Bogotá D.C. Colombia</w:t>
                          </w:r>
                        </w:p>
                        <w:p w14:paraId="03007E60" w14:textId="77777777" w:rsidR="00A31BEC" w:rsidRDefault="00A31BEC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</w:p>
                        <w:p w14:paraId="44FCCB44" w14:textId="77777777" w:rsidR="00A31BEC" w:rsidRDefault="00A31BEC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607656864" o:spid="_x0000_s1027" style="position:absolute;left:0;text-align:left;margin-left:0;margin-top:3.6pt;width:468.15pt;height:19.5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wwOvAEAAFoDAAAOAAAAZHJzL2Uyb0RvYy54bWysU8Fu2zAMvQ/YPwi6L5bdpImNOMWwIsOA&#10;YgvQ9QMUWYoF2JImKrHz96PktMnW27CLTInE43uP9Pph7Dtykh60NTXNZ4wSaYRttDnU9OXn9tOK&#10;EgjcNLyzRtb0LIE+bD5+WA+ukoVtbddITxDEQDW4mrYhuCrLQLSy5zCzThpMKut7HvDqD1nj+YDo&#10;fZcVjN1ng/WN81ZIAHx9nJJ0k/CVkiL8UApkIF1NkVtIp0/nPp7ZZs2rg+eu1eJCg/8Di55rg03f&#10;oB554OTo9TuoXgtvwaowE7bPrFJayKQB1eTsLzXPLXcyaUFzwL3ZBP8PVnw/PbudRxsGBxVgGFWM&#10;yvfxi/zIWNPiriyKEid5rund/XJestVknBwDEViwKNlyzhaUCKwocpavFrEguyI5D+GrtD2JQU09&#10;Dib5xU9PEKbS15LY2Nit7ro0nM788YCY8SW70o1RGPfjRcPeNuedJ+DEVmOvJw5hxz0ONadkwEHX&#10;FH4duZeUdN8MOlnm8wKZh3SZL5YM18TfZva3GW5Ea3F/AiVT+CWkbZo4fj4Gq3TSE1lNVC5kcYDJ&#10;kcuyxQ25vaeq6y+x+Q0AAP//AwBQSwMEFAAGAAgAAAAhADMTA7PZAAAABQEAAA8AAABkcnMvZG93&#10;bnJldi54bWxMj81OwzAQhO9IvIO1SNyo0x8CDdlUCMGBIykHjm68TSLsdRQ7bfr2LCc4rUYzmvm2&#10;3M3eqRONsQ+MsFxkoIibYHtuET73b3ePoGIybI0LTAgXirCrrq9KU9hw5g861alVUsKxMAhdSkOh&#10;dWw68iYuwkAs3jGM3iSRY6vtaM5S7p1eZVmuvelZFjoz0EtHzXc9eYSBnJ3cps6+Gv068jJ/3+vL&#10;PeLtzfz8BCrRnP7C8Isv6FAJ0yFMbKNyCPJIQnhYgRJzu87XoA4IG7m6KvV/+uoHAAD//wMAUEsB&#10;Ai0AFAAGAAgAAAAhALaDOJL+AAAA4QEAABMAAAAAAAAAAAAAAAAAAAAAAFtDb250ZW50X1R5cGVz&#10;XS54bWxQSwECLQAUAAYACAAAACEAOP0h/9YAAACUAQAACwAAAAAAAAAAAAAAAAAvAQAAX3JlbHMv&#10;LnJlbHNQSwECLQAUAAYACAAAACEAkYsMDrwBAABaAwAADgAAAAAAAAAAAAAAAAAuAgAAZHJzL2Uy&#10;b0RvYy54bWxQSwECLQAUAAYACAAAACEAMxMDs9kAAAAFAQAADwAAAAAAAAAAAAAAAAAWBAAAZHJz&#10;L2Rvd25yZXYueG1sUEsFBgAAAAAEAAQA8wAAABwFAAAAAA==&#10;" filled="f" stroked="f">
              <v:textbox inset="2.53958mm,1.2694mm,2.53958mm,1.2694mm">
                <w:txbxContent>
                  <w:p w14:paraId="2C3EDF12" w14:textId="77777777" w:rsidR="00A31BEC" w:rsidRDefault="00000000">
                    <w:pPr>
                      <w:spacing w:line="240" w:lineRule="auto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Av. Calle 26 # 57- 41 / 83 Torre 8 Piso 2 – PBX: (57+1) 6258480, Ext 2081 – Línea gratuita nacional 018000914446 – Bogotá D.C. Colombia</w:t>
                    </w:r>
                  </w:p>
                  <w:p w14:paraId="03007E60" w14:textId="77777777" w:rsidR="00A31BEC" w:rsidRDefault="00A31BEC">
                    <w:pPr>
                      <w:spacing w:line="240" w:lineRule="auto"/>
                      <w:ind w:left="0" w:hanging="2"/>
                      <w:jc w:val="center"/>
                    </w:pPr>
                  </w:p>
                  <w:p w14:paraId="44FCCB44" w14:textId="77777777" w:rsidR="00A31BEC" w:rsidRDefault="00A31BEC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000000B3" w14:textId="77777777" w:rsidR="00A31BEC" w:rsidRDefault="00A31BEC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000000B4" w14:textId="77777777" w:rsidR="00A31BEC" w:rsidRDefault="00A31BEC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000000B5" w14:textId="77777777" w:rsidR="00A31BEC" w:rsidRDefault="00D74556">
    <w:pPr>
      <w:tabs>
        <w:tab w:val="center" w:pos="0"/>
        <w:tab w:val="left" w:pos="7740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Código: M801PR01MO2</w:t>
    </w:r>
    <w:r>
      <w:rPr>
        <w:rFonts w:ascii="Arial Narrow" w:eastAsia="Arial Narrow" w:hAnsi="Arial Narrow" w:cs="Arial Narrow"/>
        <w:sz w:val="14"/>
        <w:szCs w:val="14"/>
      </w:rPr>
      <w:tab/>
    </w:r>
  </w:p>
  <w:p w14:paraId="000000B6" w14:textId="77777777" w:rsidR="00A31BEC" w:rsidRDefault="00D74556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Versión: 00</w:t>
    </w:r>
  </w:p>
  <w:p w14:paraId="000000B7" w14:textId="04AFB0CE" w:rsidR="00A31BEC" w:rsidRDefault="00D74556">
    <w:pPr>
      <w:tabs>
        <w:tab w:val="center" w:pos="0"/>
        <w:tab w:val="right" w:pos="8504"/>
      </w:tabs>
      <w:rPr>
        <w:rFonts w:ascii="Arial" w:eastAsia="Arial" w:hAnsi="Arial" w:cs="Arial"/>
        <w:sz w:val="16"/>
        <w:szCs w:val="16"/>
      </w:rPr>
    </w:pPr>
    <w:r>
      <w:rPr>
        <w:rFonts w:ascii="Arial Narrow" w:eastAsia="Arial Narrow" w:hAnsi="Arial Narrow" w:cs="Arial Narrow"/>
        <w:sz w:val="14"/>
        <w:szCs w:val="14"/>
      </w:rPr>
      <w:t xml:space="preserve">Vigente desde 2020-01-09                                                                                          </w:t>
    </w:r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F77A99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F77A99">
      <w:rPr>
        <w:rFonts w:ascii="Arial" w:eastAsia="Arial" w:hAnsi="Arial" w:cs="Arial"/>
        <w:noProof/>
        <w:sz w:val="16"/>
        <w:szCs w:val="16"/>
      </w:rPr>
      <w:t>2</w:t>
    </w:r>
    <w:r>
      <w:rPr>
        <w:rFonts w:ascii="Arial" w:eastAsia="Arial" w:hAnsi="Arial" w:cs="Arial"/>
        <w:sz w:val="16"/>
        <w:szCs w:val="16"/>
      </w:rPr>
      <w:fldChar w:fldCharType="end"/>
    </w:r>
    <w:r>
      <w:t xml:space="preserve"> </w:t>
    </w:r>
  </w:p>
  <w:p w14:paraId="000000B8" w14:textId="77777777" w:rsidR="00A31BEC" w:rsidRDefault="00A31BEC">
    <w:pPr>
      <w:tabs>
        <w:tab w:val="center" w:pos="0"/>
        <w:tab w:val="right" w:pos="8504"/>
      </w:tabs>
      <w:ind w:left="0" w:hanging="2"/>
      <w:rPr>
        <w:rFonts w:ascii="Arial" w:eastAsia="Arial" w:hAnsi="Arial" w:cs="Arial"/>
        <w:sz w:val="16"/>
        <w:szCs w:val="16"/>
      </w:rPr>
    </w:pPr>
  </w:p>
  <w:p w14:paraId="000000B9" w14:textId="77777777" w:rsidR="00A31BEC" w:rsidRDefault="00A31BEC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</w:p>
  <w:p w14:paraId="000000BA" w14:textId="77777777" w:rsidR="00A31BEC" w:rsidRDefault="00A31BEC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</w:p>
  <w:p w14:paraId="000000BB" w14:textId="77777777" w:rsidR="00A31BEC" w:rsidRDefault="00A31BEC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</w:p>
  <w:p w14:paraId="000000BC" w14:textId="77777777" w:rsidR="00A31BEC" w:rsidRDefault="00A31BEC">
    <w:pPr>
      <w:pBdr>
        <w:top w:val="nil"/>
        <w:left w:val="nil"/>
        <w:bottom w:val="nil"/>
        <w:right w:val="nil"/>
        <w:between w:val="nil"/>
      </w:pBdr>
      <w:spacing w:line="14" w:lineRule="auto"/>
      <w:ind w:left="0" w:hanging="2"/>
      <w:jc w:val="both"/>
      <w:rPr>
        <w:rFonts w:ascii="Helvetica Neue" w:eastAsia="Helvetica Neue" w:hAnsi="Helvetica Neue" w:cs="Helvetica Neue"/>
        <w:color w:val="000000"/>
      </w:rPr>
    </w:pPr>
  </w:p>
  <w:p w14:paraId="000000BD" w14:textId="77777777" w:rsidR="00A31BEC" w:rsidRDefault="00D74556">
    <w:pPr>
      <w:tabs>
        <w:tab w:val="left" w:pos="9180"/>
      </w:tabs>
      <w:ind w:left="0" w:hanging="2"/>
    </w:pPr>
    <w:r>
      <w:tab/>
    </w:r>
  </w:p>
  <w:p w14:paraId="000000BE" w14:textId="77777777" w:rsidR="00A31BEC" w:rsidRDefault="00A31BE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  <w:p w14:paraId="000000BF" w14:textId="77777777" w:rsidR="00A31BEC" w:rsidRDefault="00D74556">
    <w:pPr>
      <w:tabs>
        <w:tab w:val="left" w:pos="8955"/>
      </w:tabs>
      <w:ind w:left="0" w:hanging="2"/>
    </w:pPr>
    <w:r>
      <w:tab/>
    </w:r>
  </w:p>
  <w:p w14:paraId="000000C0" w14:textId="77777777" w:rsidR="00A31BEC" w:rsidRDefault="00D74556">
    <w:pPr>
      <w:pBdr>
        <w:top w:val="nil"/>
        <w:left w:val="nil"/>
        <w:bottom w:val="nil"/>
        <w:right w:val="nil"/>
        <w:between w:val="nil"/>
      </w:pBdr>
      <w:spacing w:line="14" w:lineRule="auto"/>
      <w:ind w:left="0" w:hanging="2"/>
      <w:jc w:val="both"/>
      <w:rPr>
        <w:rFonts w:ascii="Helvetica Neue" w:eastAsia="Helvetica Neue" w:hAnsi="Helvetica Neue" w:cs="Helvetica Neue"/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793FCF03" wp14:editId="1FF59104">
              <wp:simplePos x="0" y="0"/>
              <wp:positionH relativeFrom="column">
                <wp:posOffset>177800</wp:posOffset>
              </wp:positionH>
              <wp:positionV relativeFrom="paragraph">
                <wp:posOffset>8890000</wp:posOffset>
              </wp:positionV>
              <wp:extent cx="5587365" cy="143510"/>
              <wp:effectExtent l="0" t="0" r="0" b="0"/>
              <wp:wrapNone/>
              <wp:docPr id="1607656863" name="Rectangle 16076568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561843" y="3717770"/>
                        <a:ext cx="556831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ECE36D" w14:textId="77777777" w:rsidR="00A31BEC" w:rsidRDefault="00D74556">
                          <w:pPr>
                            <w:spacing w:before="12" w:line="240" w:lineRule="auto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 xml:space="preserve">Av. Calle 26 # 57-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41 / 83 Torre 8 Piso 2 – PBX: (57+1) 6258480, Ext 2081 – Línea gratuita nacional 018000914446 – Bogotá D.C. Colombia</w:t>
                          </w:r>
                        </w:p>
                        <w:p w14:paraId="2EDD967A" w14:textId="77777777" w:rsidR="00A31BEC" w:rsidRDefault="00A31BEC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607656863" o:spid="_x0000_s1028" style="position:absolute;left:0;text-align:left;margin-left:14pt;margin-top:700pt;width:439.95pt;height:11.3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TJ6vwEAAGEDAAAOAAAAZHJzL2Uyb0RvYy54bWysU8tu2zAQvBfoPxC813pYshzBclA0cBAg&#10;SA2k/QCaIi0CEslyaUv++yxpN3bbW9ALtS/MzuyuVvfT0JOjcKCMbmg2SykRmptW6X1Df/7YfFlS&#10;Ap7plvVGi4aeBND79edPq9HWIjed6VvhCIJoqEfb0M57WycJ8E4MDGbGCo1JadzAPLpun7SOjYg+&#10;9EmepotkNK61znABgNGHc5KuI76UgvvvUoLwpG8ocvPxdfHdhTdZr1i9d8x2il9osA+wGJjS2PQd&#10;6oF5Rg5O/QM1KO4MGOln3AyJkVJxETWgmiz9S81rx6yIWnA4YN/HBP8Plr8cX+3W4RhGCzWgGVRM&#10;0g3hi/zI1NC8XGTLYk7JqaHzKquq6jI4MXnCsaAsF8t5VlLCsSLLi2IRC5IrknXgH4UZSDAa6nAx&#10;cV7s+Aweu2Pp75LQWJuN6vu4nF7/EcDCEEmudIPlp91EVIvNw0ZDZGfa09YRsHyjsOUzA79lDneb&#10;UTLivhsKvw7MCUr6J40DvcuKHAX46BRlleK1uNvM7jbDNO8MnpGn5Gx+8/GozlS/HryRKsq6Urlw&#10;xj1GtZebC4dy68eq65+xfgMAAP//AwBQSwMEFAAGAAgAAAAhAO720I3dAAAADAEAAA8AAABkcnMv&#10;ZG93bnJldi54bWxMjzFPwzAQhXck/oN1SGzUblRCm8apEIKBkbQDoxtfkwj7HMVOm/57rhNsd++e&#10;3n2v3M3eiTOOsQ+kYblQIJCaYHtqNRz2H09rEDEZssYFQg1XjLCr7u9KU9hwoS8816kVHEKxMBq6&#10;lIZCyth06E1chAGJb6cwepN4HVtpR3PhcO9kplQuvemJP3RmwLcOm5968hoGdHZyq1p9N/J9pGX+&#10;uZfXZ60fH+bXLYiEc/ozww2f0aFipmOYyEbhNGRrrpJYXynFEzs26mUD4niTsiwHWZXyf4nqFwAA&#10;//8DAFBLAQItABQABgAIAAAAIQC2gziS/gAAAOEBAAATAAAAAAAAAAAAAAAAAAAAAABbQ29udGVu&#10;dF9UeXBlc10ueG1sUEsBAi0AFAAGAAgAAAAhADj9If/WAAAAlAEAAAsAAAAAAAAAAAAAAAAALwEA&#10;AF9yZWxzLy5yZWxzUEsBAi0AFAAGAAgAAAAhAAotMnq/AQAAYQMAAA4AAAAAAAAAAAAAAAAALgIA&#10;AGRycy9lMm9Eb2MueG1sUEsBAi0AFAAGAAgAAAAhAO720I3dAAAADAEAAA8AAAAAAAAAAAAAAAAA&#10;GQQAAGRycy9kb3ducmV2LnhtbFBLBQYAAAAABAAEAPMAAAAjBQAAAAA=&#10;" filled="f" stroked="f">
              <v:textbox inset="2.53958mm,1.2694mm,2.53958mm,1.2694mm">
                <w:txbxContent>
                  <w:p w14:paraId="24ECE36D" w14:textId="77777777" w:rsidR="00A31BEC" w:rsidRDefault="00000000">
                    <w:pPr>
                      <w:spacing w:before="12" w:line="240" w:lineRule="auto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Av. Calle 26 # 57- 41 / 83 Torre 8 Piso 2 – PBX: (57+1) 6258480, Ext 2081 – Línea gratuita nacional 018000914446 – Bogotá D.C. Colombia</w:t>
                    </w:r>
                  </w:p>
                  <w:p w14:paraId="2EDD967A" w14:textId="77777777" w:rsidR="00A31BEC" w:rsidRDefault="00A31BEC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2AC901B9" wp14:editId="7C53E3AE">
              <wp:simplePos x="0" y="0"/>
              <wp:positionH relativeFrom="column">
                <wp:posOffset>-12699</wp:posOffset>
              </wp:positionH>
              <wp:positionV relativeFrom="paragraph">
                <wp:posOffset>9042400</wp:posOffset>
              </wp:positionV>
              <wp:extent cx="1221105" cy="566420"/>
              <wp:effectExtent l="0" t="0" r="0" b="0"/>
              <wp:wrapNone/>
              <wp:docPr id="1607656862" name="Rectangle 16076568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44973" y="3506315"/>
                        <a:ext cx="120205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5A409A" w14:textId="77777777" w:rsidR="00A31BEC" w:rsidRDefault="00D74556">
                          <w:pPr>
                            <w:spacing w:before="20"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Código: M801PR01F01</w:t>
                          </w:r>
                        </w:p>
                        <w:p w14:paraId="136D0E8B" w14:textId="77777777" w:rsidR="00A31BEC" w:rsidRDefault="00D74556">
                          <w:pPr>
                            <w:spacing w:before="1"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Versión: 00</w:t>
                          </w:r>
                        </w:p>
                        <w:p w14:paraId="59D39F9E" w14:textId="77777777" w:rsidR="00A31BEC" w:rsidRDefault="00D74556">
                          <w:pPr>
                            <w:spacing w:line="240" w:lineRule="auto"/>
                            <w:ind w:left="0" w:hanging="2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Vigente desde 2020-01-09</w:t>
                          </w:r>
                        </w:p>
                        <w:p w14:paraId="269F6849" w14:textId="77777777" w:rsidR="00A31BEC" w:rsidRDefault="00A31BEC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607656862" o:spid="_x0000_s1029" style="position:absolute;left:0;text-align:left;margin-left:-1pt;margin-top:712pt;width:96.15pt;height:44.6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HwBwAEAAGEDAAAOAAAAZHJzL2Uyb0RvYy54bWysU9uO0zAQfUfiH6x5p7k02bBR3RViVYS0&#10;gkrLfoDr2I2lxDa226R/z9gt28K+IV6cuenMOTOT1cM8DuQonFdGUygWORChuemU3lN4+bH58BGI&#10;D0x3bDBaUDgJDw/r9+9Wk21FaXozdMIRBNG+nSyFPgTbZpnnvRiZXxgrNCalcSML6Lp91jk2Ifo4&#10;ZGWe32WTcZ11hgvvMfp4TsI64UspePgupReBDBSQW0ivS+8uvtl6xdq9Y7ZX/EKD/QOLkSmNTV+h&#10;Hllg5ODUG6hRcWe8kWHBzZgZKRUXSQOqKfK/1Dz3zIqkBYfj7euY/P+D5d+Oz3brcAyT9a1HM6qY&#10;pRvjF/mRmULVVNV9swRyorCs87tlUZ8HJ+ZAOBYUZV7mdQ2EY0VdNcsmTTa7IlnnwxdhRhINCg4X&#10;k+bFjk8+YHcs/V0SG2uzUcOQljPoPwJYGCPZlW60wrybieoolJFYjOxMd9o64i3fKGz5xHzYMoe7&#10;LYBMuG8K/ueBOQFk+KpxoPdFVaKAkJyqbnK8Fneb2d1mmOa9wTMKQM7m55CO6kz10yEYqZKsK5UL&#10;Z9xjUnu5uXgot36quv4Z618AAAD//wMAUEsDBBQABgAIAAAAIQDjdKjU3QAAAAwBAAAPAAAAZHJz&#10;L2Rvd25yZXYueG1sTI8xT8MwEIV3JP6DdUhsrZ00rSDEqRCCgZGUgdGNjyTCPkex06b/nusE27u7&#10;p3ffq/aLd+KEUxwCacjWCgRSG+xAnYbPw9vqAURMhqxxgVDDBSPs69ubypQ2nOkDT03qBIdQLI2G&#10;PqWxlDK2PXoT12FE4tt3mLxJPE6dtJM5c7h3MldqJ70ZiD/0ZsSXHtufZvYaRnR2dkWjvlr5OlG2&#10;ez/Iy1br+7vl+QlEwiX9meGKz+hQM9MxzGSjcBpWOVdJvC/ygtXV8ag2II4sttkmB1lX8n+J+hcA&#10;AP//AwBQSwECLQAUAAYACAAAACEAtoM4kv4AAADhAQAAEwAAAAAAAAAAAAAAAAAAAAAAW0NvbnRl&#10;bnRfVHlwZXNdLnhtbFBLAQItABQABgAIAAAAIQA4/SH/1gAAAJQBAAALAAAAAAAAAAAAAAAAAC8B&#10;AABfcmVscy8ucmVsc1BLAQItABQABgAIAAAAIQC5KHwBwAEAAGEDAAAOAAAAAAAAAAAAAAAAAC4C&#10;AABkcnMvZTJvRG9jLnhtbFBLAQItABQABgAIAAAAIQDjdKjU3QAAAAwBAAAPAAAAAAAAAAAAAAAA&#10;ABoEAABkcnMvZG93bnJldi54bWxQSwUGAAAAAAQABADzAAAAJAUAAAAA&#10;" filled="f" stroked="f">
              <v:textbox inset="2.53958mm,1.2694mm,2.53958mm,1.2694mm">
                <w:txbxContent>
                  <w:p w14:paraId="1A5A409A" w14:textId="77777777" w:rsidR="00A31BEC" w:rsidRDefault="00000000">
                    <w:pPr>
                      <w:spacing w:before="20" w:line="240" w:lineRule="auto"/>
                      <w:ind w:left="0" w:hanging="2"/>
                    </w:pPr>
                    <w:r>
                      <w:rPr>
                        <w:color w:val="000000"/>
                        <w:sz w:val="16"/>
                      </w:rPr>
                      <w:t>Código: M801PR01F01</w:t>
                    </w:r>
                  </w:p>
                  <w:p w14:paraId="136D0E8B" w14:textId="77777777" w:rsidR="00A31BEC" w:rsidRDefault="00000000">
                    <w:pPr>
                      <w:spacing w:before="1" w:line="240" w:lineRule="auto"/>
                      <w:ind w:left="0" w:hanging="2"/>
                    </w:pPr>
                    <w:r>
                      <w:rPr>
                        <w:color w:val="000000"/>
                        <w:sz w:val="16"/>
                      </w:rPr>
                      <w:t>Versión: 00</w:t>
                    </w:r>
                  </w:p>
                  <w:p w14:paraId="59D39F9E" w14:textId="77777777" w:rsidR="00A31BEC" w:rsidRDefault="00000000">
                    <w:pPr>
                      <w:spacing w:line="240" w:lineRule="auto"/>
                      <w:ind w:left="0" w:hanging="2"/>
                    </w:pPr>
                    <w:r>
                      <w:rPr>
                        <w:color w:val="000000"/>
                        <w:sz w:val="16"/>
                      </w:rPr>
                      <w:t>Vigente desde 2020-01-09</w:t>
                    </w:r>
                  </w:p>
                  <w:p w14:paraId="269F6849" w14:textId="77777777" w:rsidR="00A31BEC" w:rsidRDefault="00A31BEC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3952835F" wp14:editId="2D86A26A">
              <wp:simplePos x="0" y="0"/>
              <wp:positionH relativeFrom="column">
                <wp:posOffset>2781300</wp:posOffset>
              </wp:positionH>
              <wp:positionV relativeFrom="paragraph">
                <wp:posOffset>9398000</wp:posOffset>
              </wp:positionV>
              <wp:extent cx="728980" cy="158750"/>
              <wp:effectExtent l="0" t="0" r="0" b="0"/>
              <wp:wrapNone/>
              <wp:docPr id="1607656865" name="Rectangle 16076568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91035" y="3710150"/>
                        <a:ext cx="7099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19F81A" w14:textId="77777777" w:rsidR="00A31BEC" w:rsidRDefault="00D74556">
                          <w:pPr>
                            <w:spacing w:before="15" w:line="240" w:lineRule="auto"/>
                            <w:ind w:left="0" w:hanging="2"/>
                          </w:pPr>
                          <w:proofErr w:type="gramStart"/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Página  PAGE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 xml:space="preserve"> 1 de 3</w:t>
                          </w:r>
                        </w:p>
                        <w:p w14:paraId="3F4FD077" w14:textId="77777777" w:rsidR="00A31BEC" w:rsidRDefault="00A31BEC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607656865" o:spid="_x0000_s1030" style="position:absolute;left:0;text-align:left;margin-left:219pt;margin-top:740pt;width:57.4pt;height:12.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5UdvAEAAGADAAAOAAAAZHJzL2Uyb0RvYy54bWysU9tu2zAMfR+wfxD0vtjOZamNOMXQIsOA&#10;YgvQ7gMUWYoF2JJGKrHz96OUtEm3t2EvMm84PIekV/dj37GjAjTO1ryY5JwpK11j7L7mP182n+44&#10;wyBsIzpnVc1PCvn9+uOH1eArNXWt6xoFjEAsVoOveRuCr7IMZat6gRPnlaWkdtCLQC7sswbEQOh9&#10;l03z/HM2OGg8OKkQKfp4TvJ1wtdayfBDa1SBdTUnbiG9kN5dfLP1SlR7EL418kJD/AOLXhhLTd+g&#10;HkUQ7ADmL6jeSHDodJhI12dOayNV0kBqivwPNc+t8CppoeGgfxsT/j9Y+f347LdAYxg8VkhmVDFq&#10;6OOX+LGx5vOyLPLZgrNTzWfLIi8Wl8GpMTBJBcu8LGc0XkkFxaxc5imfXYE8YPiqXM+iUXOgvaRx&#10;ieMTBmpOpa8lsa91G9N1aTedfRegwhjJrmyjFcbdyExD7OJCY2TnmtMWGHq5MdTySWDYCqDVFpwN&#10;tO6a46+DAMVZ983SPMtiPiWBITnzRVTA4Dazu80IK1tHVxQ4O5sPId3UmeqXQ3DaJFlXKhfOtMak&#10;9nJy8U5u/VR1/THWvwEAAP//AwBQSwMEFAAGAAgAAAAhAKE8SYXeAAAADQEAAA8AAABkcnMvZG93&#10;bnJldi54bWxMjzFPwzAQhXck/oN1SGzUbkmqKMSpEIKhI2kHRjc+kgj7HMVOm/77HhNsd/ee3r2v&#10;2i3eiTNOcQikYb1SIJDaYAfqNBwPH08FiJgMWeMCoYYrRtjV93eVKW240Ceem9QJDqFYGg19SmMp&#10;ZWx79CauwojE2neYvEm8Tp20k7lwuHdyo9RWejMQf+jNiG89tj/N7DWM6OzsskZ9tfJ9ovV2f5DX&#10;XOvHh+X1BUTCJf2Z4bc+V4eaO53CTDYKpyF7LpglsZAViie25PmGaU58ylWuQNaV/E9R3wAAAP//&#10;AwBQSwECLQAUAAYACAAAACEAtoM4kv4AAADhAQAAEwAAAAAAAAAAAAAAAAAAAAAAW0NvbnRlbnRf&#10;VHlwZXNdLnhtbFBLAQItABQABgAIAAAAIQA4/SH/1gAAAJQBAAALAAAAAAAAAAAAAAAAAC8BAABf&#10;cmVscy8ucmVsc1BLAQItABQABgAIAAAAIQAsy5UdvAEAAGADAAAOAAAAAAAAAAAAAAAAAC4CAABk&#10;cnMvZTJvRG9jLnhtbFBLAQItABQABgAIAAAAIQChPEmF3gAAAA0BAAAPAAAAAAAAAAAAAAAAABYE&#10;AABkcnMvZG93bnJldi54bWxQSwUGAAAAAAQABADzAAAAIQUAAAAA&#10;" filled="f" stroked="f">
              <v:textbox inset="2.53958mm,1.2694mm,2.53958mm,1.2694mm">
                <w:txbxContent>
                  <w:p w14:paraId="4019F81A" w14:textId="77777777" w:rsidR="00A31BEC" w:rsidRDefault="00000000">
                    <w:pPr>
                      <w:spacing w:before="15" w:line="240" w:lineRule="auto"/>
                      <w:ind w:left="0" w:hanging="2"/>
                    </w:pPr>
                    <w:proofErr w:type="gramStart"/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Página  PAGE</w:t>
                    </w:r>
                    <w:proofErr w:type="gramEnd"/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 xml:space="preserve"> 1 de 3</w:t>
                    </w:r>
                  </w:p>
                  <w:p w14:paraId="3F4FD077" w14:textId="77777777" w:rsidR="00A31BEC" w:rsidRDefault="00A31BEC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000000C1" w14:textId="77777777" w:rsidR="00A31BEC" w:rsidRDefault="00A31BE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B1" w14:textId="77777777" w:rsidR="00A31BEC" w:rsidRDefault="00A31BE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4C7C4" w14:textId="77777777" w:rsidR="001C50F1" w:rsidRDefault="001C50F1">
      <w:pPr>
        <w:spacing w:line="240" w:lineRule="auto"/>
        <w:ind w:left="0" w:hanging="2"/>
      </w:pPr>
      <w:r>
        <w:separator/>
      </w:r>
    </w:p>
  </w:footnote>
  <w:footnote w:type="continuationSeparator" w:id="0">
    <w:p w14:paraId="3118784A" w14:textId="77777777" w:rsidR="001C50F1" w:rsidRDefault="001C50F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AE" w14:textId="77777777" w:rsidR="00A31BEC" w:rsidRDefault="00A31BE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AB" w14:textId="77777777" w:rsidR="00A31BEC" w:rsidRDefault="00D7455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rFonts w:ascii="Arial Narrow" w:eastAsia="Arial Narrow" w:hAnsi="Arial Narrow" w:cs="Arial Narrow"/>
        <w:noProof/>
      </w:rPr>
      <w:drawing>
        <wp:inline distT="114300" distB="114300" distL="114300" distR="114300" wp14:anchorId="64EE0C4D" wp14:editId="1B5ADEFC">
          <wp:extent cx="6332220" cy="520700"/>
          <wp:effectExtent l="0" t="0" r="0" b="0"/>
          <wp:docPr id="160765686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220" cy="520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AC" w14:textId="77777777" w:rsidR="00A31BEC" w:rsidRDefault="00A31BE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both"/>
      <w:rPr>
        <w:rFonts w:ascii="Helvetica Neue" w:eastAsia="Helvetica Neue" w:hAnsi="Helvetica Neue" w:cs="Helvetica Neue"/>
        <w:color w:val="000000"/>
        <w:sz w:val="24"/>
        <w:szCs w:val="24"/>
      </w:rPr>
    </w:pPr>
  </w:p>
  <w:p w14:paraId="000000AD" w14:textId="77777777" w:rsidR="00A31BEC" w:rsidRDefault="00A31BE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bookmarkStart w:id="3" w:name="_heading=h.30j0zll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AF" w14:textId="77777777" w:rsidR="00A31BEC" w:rsidRDefault="00A31BE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0103C"/>
    <w:multiLevelType w:val="multilevel"/>
    <w:tmpl w:val="E6446E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6B10222"/>
    <w:multiLevelType w:val="multilevel"/>
    <w:tmpl w:val="00D2FABE"/>
    <w:lvl w:ilvl="0">
      <w:start w:val="1"/>
      <w:numFmt w:val="decimal"/>
      <w:pStyle w:val="ListBulle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AD17C03"/>
    <w:multiLevelType w:val="multilevel"/>
    <w:tmpl w:val="B87CE3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081172652">
    <w:abstractNumId w:val="0"/>
  </w:num>
  <w:num w:numId="2" w16cid:durableId="1276477343">
    <w:abstractNumId w:val="2"/>
  </w:num>
  <w:num w:numId="3" w16cid:durableId="1937132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BEC"/>
    <w:rsid w:val="001C50F1"/>
    <w:rsid w:val="00A31BEC"/>
    <w:rsid w:val="00D74556"/>
    <w:rsid w:val="00F7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8C98D"/>
  <w15:docId w15:val="{2470A021-98F0-424F-929F-D789176C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O" w:eastAsia="en-GB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position w:val="-1"/>
      <w:lang w:eastAsia="ar-SA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uiPriority w:val="10"/>
    <w:qFormat/>
    <w:pPr>
      <w:jc w:val="center"/>
    </w:pPr>
    <w:rPr>
      <w:rFonts w:ascii="Helvetica-Bold" w:hAnsi="Helvetica-Bold"/>
      <w:b/>
      <w:color w:val="000000"/>
      <w:sz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rPr>
      <w:rFonts w:ascii="Helvetica" w:eastAsia="Times New Roman" w:hAnsi="Helvetica" w:cs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styleId="Header">
    <w:name w:val="header"/>
    <w:basedOn w:val="Normal"/>
    <w:next w:val="BodyText"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character" w:customStyle="1" w:styleId="TtuloCar">
    <w:name w:val="Títul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independiente21">
    <w:name w:val="Texto independiente 21"/>
    <w:basedOn w:val="Normal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Footer">
    <w:name w:val="footer"/>
    <w:basedOn w:val="Normal"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styleId="FootnoteText">
    <w:name w:val="footnote text"/>
    <w:basedOn w:val="Normal"/>
  </w:style>
  <w:style w:type="character" w:customStyle="1" w:styleId="TextonotapieCar">
    <w:name w:val="Texto nota pie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Listavistosa-nfasis13">
    <w:name w:val="Lista vistosa - Énfasis 13"/>
    <w:basedOn w:val="Normal"/>
    <w:pPr>
      <w:suppressAutoHyphens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Cambria" w:eastAsia="Times New Roman" w:hAnsi="Cambria" w:cs="Times New Roman"/>
      <w:i/>
      <w:iCs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ar-SA"/>
    </w:rPr>
  </w:style>
  <w:style w:type="character" w:styleId="CommentReference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4"/>
      <w:szCs w:val="24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CommentSubject">
    <w:name w:val="annotation subject"/>
    <w:basedOn w:val="CommentText"/>
    <w:next w:val="CommentText"/>
    <w:qFormat/>
    <w:rPr>
      <w:b/>
      <w:bCs/>
      <w:sz w:val="20"/>
      <w:szCs w:val="20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DefaultStyle">
    <w:name w:val="Default Style"/>
    <w:pPr>
      <w:spacing w:after="200" w:line="100" w:lineRule="atLeast"/>
      <w:ind w:leftChars="-1" w:left="-1" w:hangingChars="1"/>
      <w:textDirection w:val="btLr"/>
      <w:textAlignment w:val="baseline"/>
      <w:outlineLvl w:val="0"/>
    </w:pPr>
    <w:rPr>
      <w:color w:val="000000"/>
      <w:position w:val="-1"/>
      <w:sz w:val="24"/>
      <w:szCs w:val="24"/>
    </w:rPr>
  </w:style>
  <w:style w:type="table" w:styleId="TableGrid">
    <w:name w:val="Table Grid"/>
    <w:basedOn w:val="Table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paragraph" w:styleId="NormalWeb">
    <w:name w:val="Normal (Web)"/>
    <w:basedOn w:val="Normal"/>
    <w:qFormat/>
    <w:pPr>
      <w:suppressAutoHyphens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NoSpacing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/>
      <w:textDirection w:val="btLr"/>
      <w:textAlignment w:val="baseline"/>
      <w:outlineLvl w:val="0"/>
    </w:pPr>
    <w:rPr>
      <w:kern w:val="3"/>
      <w:position w:val="-1"/>
      <w:sz w:val="24"/>
      <w:szCs w:val="24"/>
    </w:rPr>
  </w:style>
  <w:style w:type="character" w:styleId="HTMLCite">
    <w:name w:val="HTML Cite"/>
    <w:qFormat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Ttulo3Car">
    <w:name w:val="Título 3 Car"/>
    <w:rPr>
      <w:rFonts w:ascii="Cambria" w:eastAsia="Times New Roman" w:hAnsi="Cambria"/>
      <w:b/>
      <w:bCs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PrrafodelistaCar">
    <w:name w:val="Párrafo de lista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customStyle="1" w:styleId="ERI">
    <w:name w:val="ERI"/>
    <w:basedOn w:val="Heading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styleId="TOCHeading">
    <w:name w:val="TOC Heading"/>
    <w:basedOn w:val="Heading1"/>
    <w:next w:val="Normal"/>
    <w:qFormat/>
    <w:pPr>
      <w:keepLines/>
      <w:suppressAutoHyphens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customStyle="1" w:styleId="ERICar">
    <w:name w:val="ERI Car"/>
    <w:rPr>
      <w:rFonts w:ascii="Calibri Light" w:eastAsia="Times New Roman" w:hAnsi="Calibri Light" w:cs="Arial"/>
      <w:bCs/>
      <w:color w:val="FFFFFF"/>
      <w:w w:val="100"/>
      <w:kern w:val="32"/>
      <w:position w:val="-1"/>
      <w:sz w:val="22"/>
      <w:szCs w:val="22"/>
      <w:effect w:val="none"/>
      <w:shd w:val="clear" w:color="auto" w:fill="008080"/>
      <w:vertAlign w:val="baseline"/>
      <w:cs w:val="0"/>
      <w:em w:val="none"/>
      <w:lang w:eastAsia="ar-SA"/>
    </w:rPr>
  </w:style>
  <w:style w:type="paragraph" w:styleId="TOC1">
    <w:name w:val="toc 1"/>
    <w:basedOn w:val="Normal"/>
    <w:next w:val="Normal"/>
    <w:qFormat/>
    <w:pPr>
      <w:tabs>
        <w:tab w:val="left" w:pos="426"/>
        <w:tab w:val="right" w:leader="dot" w:pos="9923"/>
      </w:tabs>
    </w:p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Bibliography">
    <w:name w:val="Bibliography"/>
    <w:basedOn w:val="Normal"/>
    <w:next w:val="Normal"/>
    <w:qFormat/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Ttulo2Car">
    <w:name w:val="Título 2 Car"/>
    <w:rPr>
      <w:rFonts w:ascii="Calibri Light" w:eastAsia="Times New Roman" w:hAnsi="Calibri Light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character" w:customStyle="1" w:styleId="Ttulo4Car">
    <w:name w:val="Título 4 Car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paragraph" w:styleId="List">
    <w:name w:val="List"/>
    <w:basedOn w:val="Normal"/>
    <w:qFormat/>
    <w:pPr>
      <w:ind w:left="283" w:hanging="283"/>
      <w:contextualSpacing/>
    </w:pPr>
  </w:style>
  <w:style w:type="paragraph" w:styleId="List2">
    <w:name w:val="List 2"/>
    <w:basedOn w:val="Normal"/>
    <w:qFormat/>
    <w:pPr>
      <w:ind w:left="566" w:hanging="283"/>
      <w:contextualSpacing/>
    </w:pPr>
  </w:style>
  <w:style w:type="paragraph" w:styleId="List3">
    <w:name w:val="List 3"/>
    <w:basedOn w:val="Normal"/>
    <w:qFormat/>
    <w:pPr>
      <w:ind w:left="849" w:hanging="283"/>
      <w:contextualSpacing/>
    </w:pPr>
  </w:style>
  <w:style w:type="paragraph" w:styleId="List4">
    <w:name w:val="List 4"/>
    <w:basedOn w:val="Normal"/>
    <w:qFormat/>
    <w:pPr>
      <w:ind w:left="1132" w:hanging="283"/>
      <w:contextualSpacing/>
    </w:pPr>
  </w:style>
  <w:style w:type="paragraph" w:styleId="List5">
    <w:name w:val="List 5"/>
    <w:basedOn w:val="Normal"/>
    <w:qFormat/>
    <w:pPr>
      <w:ind w:left="1415" w:hanging="283"/>
      <w:contextualSpacing/>
    </w:pPr>
  </w:style>
  <w:style w:type="paragraph" w:styleId="Salutation">
    <w:name w:val="Salutation"/>
    <w:basedOn w:val="Normal"/>
    <w:next w:val="Normal"/>
    <w:qFormat/>
  </w:style>
  <w:style w:type="character" w:customStyle="1" w:styleId="SaludoCar">
    <w:name w:val="Saludo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ListBullet2">
    <w:name w:val="List Bullet 2"/>
    <w:basedOn w:val="Normal"/>
    <w:qFormat/>
    <w:pPr>
      <w:numPr>
        <w:numId w:val="3"/>
      </w:numPr>
      <w:ind w:left="-1" w:hanging="1"/>
      <w:contextualSpacing/>
    </w:pPr>
  </w:style>
  <w:style w:type="paragraph" w:styleId="ListBullet3">
    <w:name w:val="List Bullet 3"/>
    <w:basedOn w:val="Normal"/>
    <w:qFormat/>
    <w:pPr>
      <w:tabs>
        <w:tab w:val="num" w:pos="720"/>
      </w:tabs>
      <w:contextualSpacing/>
    </w:pPr>
  </w:style>
  <w:style w:type="paragraph" w:styleId="ListBullet4">
    <w:name w:val="List Bullet 4"/>
    <w:basedOn w:val="Normal"/>
    <w:qFormat/>
    <w:pPr>
      <w:tabs>
        <w:tab w:val="num" w:pos="720"/>
      </w:tabs>
      <w:contextualSpacing/>
    </w:pPr>
  </w:style>
  <w:style w:type="paragraph" w:styleId="ListContinue">
    <w:name w:val="List Continue"/>
    <w:basedOn w:val="Normal"/>
    <w:qFormat/>
    <w:pPr>
      <w:spacing w:after="120"/>
      <w:ind w:left="283"/>
      <w:contextualSpacing/>
    </w:pPr>
  </w:style>
  <w:style w:type="paragraph" w:styleId="ListContinue2">
    <w:name w:val="List Continue 2"/>
    <w:basedOn w:val="Normal"/>
    <w:qFormat/>
    <w:pPr>
      <w:spacing w:after="120"/>
      <w:ind w:left="566"/>
      <w:contextualSpacing/>
    </w:pPr>
  </w:style>
  <w:style w:type="paragraph" w:styleId="BodyTextIndent">
    <w:name w:val="Body Text Indent"/>
    <w:basedOn w:val="Normal"/>
    <w:qFormat/>
    <w:pPr>
      <w:spacing w:after="120"/>
      <w:ind w:left="283"/>
    </w:pPr>
  </w:style>
  <w:style w:type="character" w:customStyle="1" w:styleId="SangradetextonormalCar">
    <w:name w:val="Sangría de texto normal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BodyTextFirstIndent2">
    <w:name w:val="Body Text First Indent 2"/>
    <w:basedOn w:val="BodyTextIndent"/>
    <w:qFormat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ZyOwy7zjYqVTmriJRXOHeDdBpg==">CgMxLjAaJwoBMBIiCiAIBCocCgtBQUFCSmlmdVNMRRAIGgtBQUFCSmlmdVNMRRoaCgExEhUKEwgEKg8KC0FBQUJKaWZ1U0xJEAEaGgoBMhIVChMIBCoPCgtBQUFCSmlmdVNMSRABGhoKATMSFQoTCAQqDwoLQUFBQkppZnVTTEkQAhoaCgE0EhUKEwgEKg8KC0FBQUJKaWZ1U0xREAEaGgoBNRIVChMIBCoPCgtBQUFCSmlmdVNMURACIp0CCgtBQUFCSmlmdVNMSRLpAQoLQUFBQkppZnVTTEkSC0FBQUJKaWZ1U0xJGg0KCXRleHQvaHRtbBIAIg4KCnRleHQvcGxhaW4SACobIhUxMDM1ODY4MDY0NDA4NDQ2ODE0NjgoADgAMLWAx+7lMTj+g8fu5TFKTwokYXBwbGljYXRpb24vdm5kLmdvb2dsZS1hcHBzLmRvY3MubWRzGifC19rkASEKHwoNCgdOw7ptZXJvEAEYABIMCgZOdW1lcm8QARgAGAFaDHJvMDRocW1yZmxlNHICIAB4AIIBFHN1Z2dlc3QuN3E0aDAyeTRrbjZnmgEGCAAQABgAGLWAx+7lMSD+g8fu5TFCFHN1Z2dlc3QuN3E0aDAyeTRrbjZnIqcCCgtBQUFCSmlmdVNMURLzAQoLQUFBQkppZnVTTFESC0FBQUJKaWZ1U0xRGg0KCXRleHQvaHRtbBIAIg4KCnRleHQvcGxhaW4SACobIhUxMDM1ODY4MDY0NDA4NDQ2ODE0NjgoADgAMLDK0e7lMTihztHu5TFKWQokYXBwbGljYXRpb24vdm5kLmdvb2dsZS1hcHBzLmRvY3MubWRzGjHC19rkASsKKQoSCgxFTEVDVFLDk05JQ08QARgAEhEKC0VMRUNUUk9OSUNPEAEYABgBWgwyMzFidXdtcmFmYmVyAiAAeACCARRzdWdnZXN0LnNmZXprMjZyZ21sb5oBBggAEAAYABiwytHu5TEgoc7R7uUxQhRzdWdnZXN0LnNmZXprMjZyZ21sbyKXBAoLQUFBQkppZnVTTEUS5wMKC0FBQUJKaWZ1U0xFEgtBQUFCSmlmdVNMRRpwCgl0ZXh0L2h0bWwSY0VsIGludmVzdGlnYWRvciBwcmluY2lwYWwgeSBlIGRpcmVjdG9yIGRlbCBwcm95ZWN0byBzb24gZXhjbHV5ZW50ZXM/PGJyPjxicj5DdcOhbCBlcyBsYSBkaWZlcmVuY2lhPyJrCgp0ZXh0L3BsYWluEl1FbCBpbnZlc3RpZ2Fkb3IgcHJpbmNpcGFsIHkgZSBkaXJlY3RvciBkZWwgcHJveWVjdG8gc29uIGV4Y2x1eWVudGVzPwoKQ3XDoWwgZXMgbGEgZGlmZXJlbmNpYT8qGyIVMTAzNTg2ODA2NDQwODQ0NjgxNDY4KAA4ADC6ssXu5TE4urLF7uUxSjwKCnRleHQvcGxhaW4SLklOVkVTVElHQURPUiBQUklOQ0lQQUwgTyBESVJFQ1RPUiBERUwgUFJPWUVDVE9aDDJldTM3bzZmbzUwbnICIAB4AJoBBggAEAAYAKoBZRJjRWwgaW52ZXN0aWdhZG9yIHByaW5jaXBhbCB5IGUgZGlyZWN0b3IgZGVsIHByb3llY3RvIHNvbiBleGNsdXllbnRlcz88YnI+PGJyPkN1w6FsIGVzIGxhIGRpZmVyZW5jaWE/GLqyxe7lMSC6ssXu5TFCEGtpeC5peDU1enp3ZnVwM2MyCGguZ2pkZ3hzMgloLjMwajB6bGw4AGo4ChRzdWdnZXN0LjdxNGgwMnk0a242ZxIgTcOzbmljYSBQYXRyaWNpYSBPcnRlZ2EgTG9uZG/DsW9qOAoUc3VnZ2VzdC5zZmV6azI2cmdtbG8SIE3Ds25pY2EgUGF0cmljaWEgT3J0ZWdhIExvbmRvw7FvciExb2dtWnN2aXBnZUlEUTRHYzhCM3VQUGtHY3lTSFNxZy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Jose David Rangel Medrano</cp:lastModifiedBy>
  <cp:revision>4</cp:revision>
  <dcterms:created xsi:type="dcterms:W3CDTF">2023-06-26T23:30:00Z</dcterms:created>
  <dcterms:modified xsi:type="dcterms:W3CDTF">2024-03-23T14:03:00Z</dcterms:modified>
</cp:coreProperties>
</file>